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1D0" w:rsidRPr="00A71D81" w:rsidRDefault="00A551D0" w:rsidP="00A551D0">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A551D0" w:rsidRPr="00A71D81" w:rsidRDefault="00A551D0" w:rsidP="00A551D0">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ՄՐՑՈՒՅԹԻ </w:t>
      </w:r>
      <w:r w:rsidRPr="00A71D81">
        <w:rPr>
          <w:rFonts w:ascii="GHEA Grapalat" w:hAnsi="GHEA Grapalat"/>
          <w:i w:val="0"/>
          <w:lang w:val="af-ZA"/>
        </w:rPr>
        <w:t xml:space="preserve"> ՄԱՍԻՆ*</w:t>
      </w:r>
    </w:p>
    <w:p w:rsidR="00A551D0" w:rsidRDefault="00A551D0" w:rsidP="00EF3662">
      <w:pPr>
        <w:pStyle w:val="a3"/>
        <w:spacing w:line="240" w:lineRule="auto"/>
        <w:jc w:val="center"/>
        <w:rPr>
          <w:rFonts w:ascii="GHEA Grapalat" w:hAnsi="GHEA Grapalat"/>
          <w:i w:val="0"/>
          <w:lang w:val="af-ZA"/>
        </w:rPr>
      </w:pPr>
    </w:p>
    <w:p w:rsidR="00A551D0" w:rsidRDefault="00A551D0"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rsidR="0091042F" w:rsidRPr="00A71D81" w:rsidRDefault="00A551D0" w:rsidP="00D21F8D">
      <w:pPr>
        <w:pStyle w:val="a3"/>
        <w:spacing w:line="240" w:lineRule="auto"/>
        <w:jc w:val="center"/>
        <w:rPr>
          <w:rFonts w:ascii="GHEA Grapalat" w:hAnsi="GHEA Grapalat"/>
          <w:i w:val="0"/>
          <w:lang w:val="af-ZA"/>
        </w:rPr>
      </w:pPr>
      <w:r>
        <w:rPr>
          <w:rFonts w:ascii="GHEA Grapalat" w:hAnsi="GHEA Grapalat"/>
          <w:i w:val="0"/>
          <w:lang w:val="af-ZA"/>
        </w:rPr>
        <w:t>202</w:t>
      </w:r>
      <w:r w:rsidR="000350AA" w:rsidRPr="00D44D52">
        <w:rPr>
          <w:rFonts w:ascii="GHEA Grapalat" w:hAnsi="GHEA Grapalat"/>
          <w:i w:val="0"/>
          <w:lang w:val="af-ZA"/>
        </w:rPr>
        <w:t xml:space="preserve">3 </w:t>
      </w:r>
      <w:r w:rsidR="00642EFE" w:rsidRPr="00A71D81">
        <w:rPr>
          <w:rFonts w:ascii="GHEA Grapalat" w:hAnsi="GHEA Grapalat"/>
          <w:i w:val="0"/>
          <w:lang w:val="af-ZA"/>
        </w:rPr>
        <w:t xml:space="preserve">թվականի </w:t>
      </w:r>
      <w:r w:rsidR="00A76C15" w:rsidRPr="00A71D81">
        <w:rPr>
          <w:rFonts w:ascii="GHEA Grapalat" w:hAnsi="GHEA Grapalat"/>
          <w:i w:val="0"/>
          <w:lang w:val="af-ZA"/>
        </w:rPr>
        <w:t>«</w:t>
      </w:r>
      <w:r>
        <w:rPr>
          <w:rFonts w:ascii="GHEA Grapalat" w:hAnsi="GHEA Grapalat"/>
          <w:i w:val="0"/>
          <w:lang w:val="af-ZA"/>
        </w:rPr>
        <w:t>հունվարի</w:t>
      </w:r>
      <w:r w:rsidR="003C53D4" w:rsidRPr="00A71D81">
        <w:rPr>
          <w:rFonts w:ascii="GHEA Grapalat" w:hAnsi="GHEA Grapalat"/>
          <w:i w:val="0"/>
          <w:lang w:val="af-ZA"/>
        </w:rPr>
        <w:t>»</w:t>
      </w:r>
      <w:r w:rsidR="000350AA" w:rsidRPr="00D44D52">
        <w:rPr>
          <w:rFonts w:ascii="GHEA Grapalat" w:hAnsi="GHEA Grapalat"/>
          <w:i w:val="0"/>
          <w:lang w:val="af-ZA"/>
        </w:rPr>
        <w:t xml:space="preserve"> </w:t>
      </w:r>
      <w:r w:rsidR="003C53D4" w:rsidRPr="00A71D81">
        <w:rPr>
          <w:rFonts w:ascii="GHEA Grapalat" w:hAnsi="GHEA Grapalat"/>
          <w:i w:val="0"/>
          <w:lang w:val="af-ZA"/>
        </w:rPr>
        <w:t>«</w:t>
      </w:r>
      <w:r>
        <w:rPr>
          <w:rFonts w:ascii="GHEA Grapalat" w:hAnsi="GHEA Grapalat"/>
          <w:i w:val="0"/>
          <w:lang w:val="af-ZA"/>
        </w:rPr>
        <w:t>10</w:t>
      </w:r>
      <w:r w:rsidR="003C53D4" w:rsidRPr="00A71D81">
        <w:rPr>
          <w:rFonts w:ascii="GHEA Grapalat" w:hAnsi="GHEA Grapalat"/>
          <w:i w:val="0"/>
          <w:lang w:val="af-ZA"/>
        </w:rPr>
        <w:t>»</w:t>
      </w:r>
      <w:r w:rsidR="000350AA" w:rsidRPr="00D44D52">
        <w:rPr>
          <w:rFonts w:ascii="GHEA Grapalat" w:hAnsi="GHEA Grapalat"/>
          <w:i w:val="0"/>
          <w:lang w:val="af-ZA"/>
        </w:rPr>
        <w:t xml:space="preserve"> </w:t>
      </w:r>
      <w:r w:rsidR="00A76C15" w:rsidRPr="00A71D81">
        <w:rPr>
          <w:rFonts w:ascii="GHEA Grapalat" w:hAnsi="GHEA Grapalat"/>
          <w:i w:val="0"/>
          <w:lang w:val="af-ZA"/>
        </w:rPr>
        <w:t>«</w:t>
      </w:r>
      <w:r>
        <w:rPr>
          <w:rFonts w:ascii="GHEA Grapalat" w:hAnsi="GHEA Grapalat"/>
          <w:i w:val="0"/>
          <w:lang w:val="af-ZA"/>
        </w:rPr>
        <w:t>1</w:t>
      </w:r>
      <w:r w:rsidR="00A76C15" w:rsidRPr="00A71D81">
        <w:rPr>
          <w:rFonts w:ascii="GHEA Grapalat" w:hAnsi="GHEA Grapalat"/>
          <w:i w:val="0"/>
          <w:lang w:val="af-ZA"/>
        </w:rPr>
        <w:t>»</w:t>
      </w:r>
      <w:r w:rsidR="00642EFE" w:rsidRPr="00A71D81">
        <w:rPr>
          <w:rFonts w:ascii="GHEA Grapalat" w:hAnsi="GHEA Grapalat"/>
          <w:i w:val="0"/>
          <w:lang w:val="af-ZA"/>
        </w:rPr>
        <w:t xml:space="preserve">որոշմամբ </w:t>
      </w:r>
    </w:p>
    <w:p w:rsidR="0091042F" w:rsidRPr="00A71D81" w:rsidRDefault="0091042F" w:rsidP="00EF3662">
      <w:pPr>
        <w:pStyle w:val="a3"/>
        <w:spacing w:line="240" w:lineRule="auto"/>
        <w:jc w:val="center"/>
        <w:rPr>
          <w:rFonts w:ascii="GHEA Grapalat" w:hAnsi="GHEA Grapalat"/>
          <w:i w:val="0"/>
          <w:lang w:val="af-ZA"/>
        </w:rPr>
      </w:pPr>
    </w:p>
    <w:p w:rsidR="00A551D0" w:rsidRPr="006E01D0" w:rsidRDefault="00496E18" w:rsidP="00A551D0">
      <w:pPr>
        <w:pStyle w:val="a3"/>
        <w:spacing w:line="240" w:lineRule="auto"/>
        <w:jc w:val="center"/>
        <w:rPr>
          <w:rFonts w:ascii="Sylfaen" w:hAnsi="Sylfaen"/>
          <w:i w:val="0"/>
          <w:sz w:val="24"/>
          <w:szCs w:val="24"/>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E977F6">
        <w:rPr>
          <w:rFonts w:ascii="GHEA Grapalat" w:hAnsi="GHEA Grapalat"/>
          <w:i w:val="0"/>
          <w:lang w:val="af-ZA"/>
        </w:rPr>
        <w:t xml:space="preserve"> </w:t>
      </w:r>
      <w:r w:rsidR="000350AA">
        <w:rPr>
          <w:rFonts w:ascii="Arial Unicode" w:hAnsi="Arial Unicode"/>
          <w:i w:val="0"/>
          <w:sz w:val="24"/>
          <w:szCs w:val="24"/>
          <w:lang w:val="ru-RU"/>
        </w:rPr>
        <w:t>Գ</w:t>
      </w:r>
      <w:r w:rsidR="00550608">
        <w:rPr>
          <w:rFonts w:ascii="Arial Unicode" w:hAnsi="Arial Unicode"/>
          <w:i w:val="0"/>
          <w:sz w:val="24"/>
          <w:szCs w:val="24"/>
          <w:lang w:val="ru-RU"/>
        </w:rPr>
        <w:t>Մ</w:t>
      </w:r>
      <w:r w:rsidR="00550608" w:rsidRPr="00550608">
        <w:rPr>
          <w:rFonts w:ascii="Arial Unicode" w:hAnsi="Arial Unicode"/>
          <w:i w:val="0"/>
          <w:sz w:val="24"/>
          <w:szCs w:val="24"/>
          <w:lang w:val="af-ZA"/>
        </w:rPr>
        <w:t>-</w:t>
      </w:r>
      <w:r w:rsidR="00550608">
        <w:rPr>
          <w:rFonts w:ascii="Arial Unicode" w:hAnsi="Arial Unicode"/>
          <w:i w:val="0"/>
          <w:sz w:val="24"/>
          <w:szCs w:val="24"/>
          <w:lang w:val="ru-RU"/>
        </w:rPr>
        <w:t>ԳՀԱՊՁԲ</w:t>
      </w:r>
      <w:r w:rsidR="00550608" w:rsidRPr="00550608">
        <w:rPr>
          <w:rFonts w:ascii="Arial Unicode" w:hAnsi="Arial Unicode"/>
          <w:i w:val="0"/>
          <w:sz w:val="24"/>
          <w:szCs w:val="24"/>
          <w:lang w:val="af-ZA"/>
        </w:rPr>
        <w:t>-23/01</w:t>
      </w:r>
    </w:p>
    <w:p w:rsidR="0091042F" w:rsidRPr="00A71D81" w:rsidRDefault="0091042F" w:rsidP="00EF3662">
      <w:pPr>
        <w:pStyle w:val="a3"/>
        <w:spacing w:line="240" w:lineRule="auto"/>
        <w:jc w:val="center"/>
        <w:rPr>
          <w:rFonts w:ascii="GHEA Grapalat" w:hAnsi="GHEA Grapalat"/>
          <w:i w:val="0"/>
          <w:lang w:val="af-ZA"/>
        </w:rPr>
      </w:pPr>
    </w:p>
    <w:p w:rsidR="0091042F" w:rsidRPr="00A71D81" w:rsidRDefault="0091042F" w:rsidP="00EF3662">
      <w:pPr>
        <w:pStyle w:val="a3"/>
        <w:spacing w:line="240" w:lineRule="auto"/>
        <w:rPr>
          <w:rFonts w:ascii="GHEA Grapalat" w:hAnsi="GHEA Grapalat"/>
          <w:i w:val="0"/>
          <w:lang w:val="af-ZA"/>
        </w:rPr>
      </w:pPr>
    </w:p>
    <w:p w:rsidR="00642EFE" w:rsidRPr="00E2524D" w:rsidRDefault="00A551D0" w:rsidP="009D0EDC">
      <w:pPr>
        <w:rPr>
          <w:rFonts w:ascii="GHEA Grapalat" w:hAnsi="GHEA Grapalat"/>
          <w:sz w:val="20"/>
          <w:szCs w:val="20"/>
          <w:lang w:val="af-ZA"/>
        </w:rPr>
      </w:pPr>
      <w:r w:rsidRPr="00E2524D">
        <w:rPr>
          <w:rFonts w:ascii="GHEA Grapalat" w:hAnsi="GHEA Grapalat"/>
          <w:sz w:val="20"/>
          <w:szCs w:val="20"/>
          <w:lang w:val="af-ZA"/>
        </w:rPr>
        <w:t>&lt;&lt;</w:t>
      </w:r>
      <w:r w:rsidR="000350AA" w:rsidRPr="000350AA">
        <w:rPr>
          <w:rFonts w:ascii="GHEA Grapalat" w:hAnsi="GHEA Grapalat"/>
          <w:sz w:val="20"/>
          <w:szCs w:val="20"/>
          <w:lang w:val="af-ZA"/>
        </w:rPr>
        <w:t xml:space="preserve"> Գոռավանի Գոռ</w:t>
      </w:r>
      <w:r w:rsidR="00550608">
        <w:rPr>
          <w:rFonts w:ascii="GHEA Grapalat" w:hAnsi="GHEA Grapalat"/>
          <w:sz w:val="20"/>
          <w:szCs w:val="20"/>
          <w:lang w:val="af-ZA"/>
        </w:rPr>
        <w:t xml:space="preserve"> </w:t>
      </w:r>
      <w:r w:rsidRPr="00E2524D">
        <w:rPr>
          <w:rFonts w:ascii="GHEA Grapalat" w:hAnsi="GHEA Grapalat"/>
          <w:sz w:val="20"/>
          <w:szCs w:val="20"/>
          <w:lang w:val="af-ZA"/>
        </w:rPr>
        <w:t>ՆՈՒՀ&gt;&gt;</w:t>
      </w:r>
      <w:r w:rsidR="00E2524D">
        <w:rPr>
          <w:rFonts w:ascii="GHEA Grapalat" w:hAnsi="GHEA Grapalat"/>
          <w:sz w:val="20"/>
          <w:szCs w:val="20"/>
          <w:lang w:val="af-ZA"/>
        </w:rPr>
        <w:t xml:space="preserve"> </w:t>
      </w:r>
      <w:r w:rsidRPr="00E2524D">
        <w:rPr>
          <w:rFonts w:ascii="GHEA Grapalat" w:hAnsi="GHEA Grapalat"/>
          <w:sz w:val="20"/>
          <w:szCs w:val="20"/>
          <w:lang w:val="af-ZA"/>
        </w:rPr>
        <w:t>ՀՈԱԿ</w:t>
      </w:r>
      <w:r w:rsidR="000350AA" w:rsidRPr="000350AA">
        <w:rPr>
          <w:rFonts w:ascii="GHEA Grapalat" w:hAnsi="GHEA Grapalat"/>
          <w:sz w:val="20"/>
          <w:szCs w:val="20"/>
          <w:lang w:val="af-ZA"/>
        </w:rPr>
        <w:t>-ը</w:t>
      </w:r>
      <w:r w:rsidRPr="00E2524D">
        <w:rPr>
          <w:rFonts w:ascii="GHEA Grapalat" w:hAnsi="GHEA Grapalat"/>
          <w:sz w:val="20"/>
          <w:szCs w:val="20"/>
          <w:lang w:val="af-ZA"/>
        </w:rPr>
        <w:t>, որը գտնվում է</w:t>
      </w:r>
      <w:r w:rsidR="009D0EDC" w:rsidRPr="00E2524D">
        <w:rPr>
          <w:rFonts w:ascii="GHEA Grapalat" w:hAnsi="GHEA Grapalat"/>
          <w:sz w:val="20"/>
          <w:szCs w:val="20"/>
          <w:lang w:val="af-ZA"/>
        </w:rPr>
        <w:t xml:space="preserve"> Վեդի համայնք գ</w:t>
      </w:r>
      <w:r w:rsidRPr="00E2524D">
        <w:rPr>
          <w:rFonts w:ascii="GHEA Grapalat" w:hAnsi="GHEA Grapalat"/>
          <w:sz w:val="20"/>
          <w:szCs w:val="20"/>
          <w:lang w:val="af-ZA"/>
        </w:rPr>
        <w:t>.</w:t>
      </w:r>
      <w:r w:rsidR="000350AA" w:rsidRPr="000350AA">
        <w:rPr>
          <w:rFonts w:ascii="GHEA Grapalat" w:hAnsi="GHEA Grapalat"/>
          <w:sz w:val="20"/>
          <w:szCs w:val="20"/>
          <w:lang w:val="af-ZA"/>
        </w:rPr>
        <w:t xml:space="preserve"> Գոռավան</w:t>
      </w:r>
      <w:r w:rsidR="00550608">
        <w:rPr>
          <w:rFonts w:ascii="GHEA Grapalat" w:hAnsi="GHEA Grapalat"/>
          <w:sz w:val="20"/>
          <w:szCs w:val="20"/>
          <w:lang w:val="af-ZA"/>
        </w:rPr>
        <w:t xml:space="preserve"> </w:t>
      </w:r>
      <w:r w:rsidR="000350AA" w:rsidRPr="000350AA">
        <w:rPr>
          <w:rFonts w:ascii="GHEA Grapalat" w:hAnsi="GHEA Grapalat"/>
          <w:sz w:val="20"/>
          <w:szCs w:val="20"/>
          <w:lang w:val="af-ZA"/>
        </w:rPr>
        <w:t xml:space="preserve">Գևորգ Մարզպետունի </w:t>
      </w:r>
      <w:r w:rsidR="000350AA">
        <w:rPr>
          <w:rFonts w:ascii="GHEA Grapalat" w:hAnsi="GHEA Grapalat"/>
          <w:sz w:val="20"/>
          <w:szCs w:val="20"/>
          <w:lang w:val="af-ZA"/>
        </w:rPr>
        <w:t>7</w:t>
      </w:r>
      <w:r w:rsidRPr="00E2524D">
        <w:rPr>
          <w:rFonts w:ascii="GHEA Grapalat" w:hAnsi="GHEA Grapalat"/>
          <w:sz w:val="20"/>
          <w:szCs w:val="20"/>
          <w:lang w:val="af-ZA"/>
        </w:rPr>
        <w:t xml:space="preserve"> հասցեում</w:t>
      </w:r>
      <w:r w:rsidR="009D0EDC" w:rsidRPr="00E2524D">
        <w:rPr>
          <w:rFonts w:ascii="GHEA Grapalat" w:hAnsi="GHEA Grapalat"/>
          <w:sz w:val="20"/>
          <w:szCs w:val="20"/>
          <w:lang w:val="af-ZA"/>
        </w:rPr>
        <w:t xml:space="preserve"> </w:t>
      </w:r>
      <w:r w:rsidRPr="00E2524D">
        <w:rPr>
          <w:rFonts w:ascii="GHEA Grapalat" w:hAnsi="GHEA Grapalat"/>
          <w:sz w:val="20"/>
          <w:szCs w:val="20"/>
          <w:lang w:val="af-ZA"/>
        </w:rPr>
        <w:t xml:space="preserve">հայտարարում է  գնանշման հարցման </w:t>
      </w:r>
      <w:r w:rsidR="00955E87" w:rsidRPr="00E2524D">
        <w:rPr>
          <w:rFonts w:ascii="GHEA Grapalat" w:hAnsi="GHEA Grapalat"/>
          <w:sz w:val="20"/>
          <w:szCs w:val="20"/>
          <w:lang w:val="af-ZA"/>
        </w:rPr>
        <w:t>մրցույթ</w:t>
      </w:r>
      <w:r w:rsidR="00A20B69" w:rsidRPr="00E2524D">
        <w:rPr>
          <w:rFonts w:ascii="GHEA Grapalat" w:hAnsi="GHEA Grapalat"/>
          <w:sz w:val="20"/>
          <w:szCs w:val="20"/>
          <w:lang w:val="af-ZA"/>
        </w:rPr>
        <w:t>, որն իրականացվում է մեկ փուլով</w:t>
      </w:r>
      <w:r w:rsidR="00236B75" w:rsidRPr="00E2524D">
        <w:rPr>
          <w:rFonts w:ascii="GHEA Grapalat" w:hAnsi="GHEA Grapalat"/>
          <w:sz w:val="20"/>
          <w:szCs w:val="20"/>
          <w:lang w:val="af-ZA"/>
        </w:rPr>
        <w:t>:</w:t>
      </w:r>
    </w:p>
    <w:p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550608">
        <w:rPr>
          <w:rFonts w:ascii="GHEA Grapalat" w:hAnsi="GHEA Grapalat"/>
          <w:i w:val="0"/>
          <w:lang w:val="af-ZA"/>
        </w:rPr>
        <w:t xml:space="preserve"> </w:t>
      </w:r>
      <w:r w:rsidR="002E7EE1" w:rsidRPr="000350AA">
        <w:rPr>
          <w:rFonts w:ascii="GHEA Grapalat" w:hAnsi="GHEA Grapalat"/>
          <w:i w:val="0"/>
          <w:lang w:val="af-ZA"/>
        </w:rPr>
        <w:t>ընտրված</w:t>
      </w:r>
      <w:r w:rsidR="00642EFE" w:rsidRPr="00A71D81">
        <w:rPr>
          <w:rFonts w:ascii="GHEA Grapalat" w:hAnsi="GHEA Grapalat"/>
          <w:i w:val="0"/>
          <w:lang w:val="af-ZA"/>
        </w:rPr>
        <w:t xml:space="preserve"> մասնակցին սահմանված կարգով կառաջարկվի կնքել</w:t>
      </w:r>
      <w:r w:rsidR="00550608">
        <w:rPr>
          <w:rFonts w:ascii="GHEA Grapalat" w:hAnsi="GHEA Grapalat"/>
          <w:i w:val="0"/>
          <w:lang w:val="af-ZA"/>
        </w:rPr>
        <w:t xml:space="preserve"> </w:t>
      </w:r>
      <w:r w:rsidR="00A551D0" w:rsidRPr="000350AA">
        <w:rPr>
          <w:rFonts w:ascii="GHEA Grapalat" w:hAnsi="GHEA Grapalat"/>
          <w:i w:val="0"/>
          <w:lang w:val="af-ZA"/>
        </w:rPr>
        <w:t>&lt;&lt;Սննդամթերքի&gt;&gt;</w:t>
      </w:r>
      <w:r w:rsidR="007F4662" w:rsidRPr="000350AA">
        <w:rPr>
          <w:rFonts w:ascii="GHEA Grapalat" w:hAnsi="GHEA Grapalat"/>
          <w:i w:val="0"/>
          <w:lang w:val="af-ZA"/>
        </w:rPr>
        <w:t xml:space="preserve"> </w:t>
      </w:r>
      <w:r w:rsidR="00550608" w:rsidRPr="000350AA">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7F4662">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E2524D">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p>
    <w:p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0350AA">
        <w:footnoteReference w:id="1"/>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p>
    <w:p w:rsidR="00A551D0" w:rsidRPr="000350AA" w:rsidRDefault="00332EE7" w:rsidP="00A551D0">
      <w:pPr>
        <w:rPr>
          <w:rFonts w:ascii="GHEA Grapalat" w:hAnsi="GHEA Grapalat"/>
          <w:sz w:val="20"/>
          <w:szCs w:val="20"/>
          <w:lang w:val="af-ZA"/>
        </w:rPr>
      </w:pPr>
      <w:r w:rsidRPr="000350AA">
        <w:rPr>
          <w:rFonts w:ascii="GHEA Grapalat" w:hAnsi="GHEA Grapalat"/>
          <w:sz w:val="20"/>
          <w:szCs w:val="20"/>
          <w:lang w:val="af-ZA"/>
        </w:rPr>
        <w:t>Սույն ընթացակարգին մասնակցության հայտերն անհրաժեշտ է ներկայացնե</w:t>
      </w:r>
      <w:r w:rsidR="00E2524D" w:rsidRPr="000350AA">
        <w:rPr>
          <w:rFonts w:ascii="GHEA Grapalat" w:hAnsi="GHEA Grapalat"/>
          <w:sz w:val="20"/>
          <w:szCs w:val="20"/>
          <w:lang w:val="af-ZA"/>
        </w:rPr>
        <w:t xml:space="preserve">լ </w:t>
      </w:r>
      <w:r w:rsidR="009D0EDC" w:rsidRPr="000350AA">
        <w:rPr>
          <w:rFonts w:ascii="GHEA Grapalat" w:hAnsi="GHEA Grapalat"/>
          <w:sz w:val="20"/>
          <w:szCs w:val="20"/>
          <w:lang w:val="af-ZA"/>
        </w:rPr>
        <w:t>գ</w:t>
      </w:r>
      <w:r w:rsidR="00A551D0" w:rsidRPr="000350AA">
        <w:rPr>
          <w:rFonts w:ascii="GHEA Grapalat" w:hAnsi="GHEA Grapalat"/>
          <w:sz w:val="20"/>
          <w:szCs w:val="20"/>
          <w:lang w:val="af-ZA"/>
        </w:rPr>
        <w:t xml:space="preserve">. </w:t>
      </w:r>
      <w:r w:rsidR="000350AA" w:rsidRPr="000350AA">
        <w:rPr>
          <w:rFonts w:ascii="GHEA Grapalat" w:hAnsi="GHEA Grapalat"/>
          <w:sz w:val="20"/>
          <w:szCs w:val="20"/>
          <w:lang w:val="af-ZA"/>
        </w:rPr>
        <w:t>Գոռավան</w:t>
      </w:r>
    </w:p>
    <w:p w:rsidR="00332EE7" w:rsidRPr="00A71D81" w:rsidRDefault="000350AA" w:rsidP="00A551D0">
      <w:pPr>
        <w:pStyle w:val="a3"/>
        <w:spacing w:line="240" w:lineRule="auto"/>
        <w:rPr>
          <w:rFonts w:ascii="GHEA Grapalat" w:hAnsi="GHEA Grapalat"/>
          <w:i w:val="0"/>
          <w:lang w:val="af-ZA"/>
        </w:rPr>
      </w:pPr>
      <w:r w:rsidRPr="000350AA">
        <w:rPr>
          <w:rFonts w:ascii="GHEA Grapalat" w:hAnsi="GHEA Grapalat"/>
          <w:i w:val="0"/>
          <w:lang w:val="af-ZA"/>
        </w:rPr>
        <w:t>Գևորգ Մարզպետունի 7</w:t>
      </w:r>
      <w:r w:rsidR="00550608" w:rsidRPr="000350AA">
        <w:rPr>
          <w:rFonts w:ascii="GHEA Grapalat" w:hAnsi="GHEA Grapalat"/>
          <w:i w:val="0"/>
          <w:lang w:val="af-ZA"/>
        </w:rPr>
        <w:t xml:space="preserve"> </w:t>
      </w:r>
      <w:r w:rsidR="00332EE7"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9D0EDC">
        <w:rPr>
          <w:rFonts w:ascii="GHEA Grapalat" w:hAnsi="GHEA Grapalat"/>
          <w:i w:val="0"/>
          <w:lang w:val="af-ZA"/>
        </w:rPr>
        <w:t xml:space="preserve"> </w:t>
      </w:r>
      <w:r w:rsidR="006265F4" w:rsidRPr="00A71D81">
        <w:rPr>
          <w:rFonts w:ascii="GHEA Grapalat" w:hAnsi="GHEA Grapalat"/>
          <w:i w:val="0"/>
          <w:lang w:val="af-ZA"/>
        </w:rPr>
        <w:t xml:space="preserve">մինչև սույն հայտարարության </w:t>
      </w:r>
    </w:p>
    <w:p w:rsidR="00332EE7" w:rsidRPr="00A71D81" w:rsidRDefault="006265F4" w:rsidP="00A551D0">
      <w:pPr>
        <w:pStyle w:val="a3"/>
        <w:spacing w:line="240" w:lineRule="auto"/>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A551D0" w:rsidRPr="000350AA">
        <w:rPr>
          <w:rFonts w:ascii="GHEA Grapalat" w:hAnsi="GHEA Grapalat"/>
          <w:i w:val="0"/>
          <w:lang w:val="af-ZA"/>
        </w:rPr>
        <w:t>7</w:t>
      </w:r>
      <w:r w:rsidR="00332EE7" w:rsidRPr="00A71D81">
        <w:rPr>
          <w:rFonts w:ascii="GHEA Grapalat" w:hAnsi="GHEA Grapalat"/>
          <w:i w:val="0"/>
          <w:lang w:val="af-ZA"/>
        </w:rPr>
        <w:t xml:space="preserve">-րդ օրվա ժամը </w:t>
      </w:r>
      <w:r w:rsidR="00A551D0" w:rsidRPr="000350AA">
        <w:rPr>
          <w:rFonts w:ascii="GHEA Grapalat" w:hAnsi="GHEA Grapalat"/>
          <w:i w:val="0"/>
          <w:lang w:val="af-ZA"/>
        </w:rPr>
        <w:t>1</w:t>
      </w:r>
      <w:r w:rsidR="00A728B8" w:rsidRPr="00A728B8">
        <w:rPr>
          <w:rFonts w:ascii="GHEA Grapalat" w:hAnsi="GHEA Grapalat"/>
          <w:i w:val="0"/>
          <w:lang w:val="af-ZA"/>
        </w:rPr>
        <w:t>7</w:t>
      </w:r>
      <w:r w:rsidR="00550608" w:rsidRPr="000350AA">
        <w:rPr>
          <w:rFonts w:ascii="GHEA Grapalat" w:hAnsi="GHEA Grapalat"/>
          <w:i w:val="0"/>
          <w:lang w:val="af-ZA"/>
        </w:rPr>
        <w:t>.</w:t>
      </w:r>
      <w:r w:rsidR="00A728B8" w:rsidRPr="00A728B8">
        <w:rPr>
          <w:rFonts w:ascii="GHEA Grapalat" w:hAnsi="GHEA Grapalat"/>
          <w:i w:val="0"/>
          <w:lang w:val="af-ZA"/>
        </w:rPr>
        <w:t>15</w:t>
      </w:r>
      <w:r w:rsidR="00332EE7" w:rsidRPr="00A71D81">
        <w:rPr>
          <w:rFonts w:ascii="GHEA Grapalat" w:hAnsi="GHEA Grapalat"/>
          <w:i w:val="0"/>
          <w:lang w:val="af-ZA"/>
        </w:rPr>
        <w:t xml:space="preserve">-ը: </w:t>
      </w:r>
    </w:p>
    <w:p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p>
    <w:p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Հայտերի բաց</w:t>
      </w:r>
      <w:r w:rsidR="00A551D0">
        <w:rPr>
          <w:rFonts w:ascii="GHEA Grapalat" w:hAnsi="GHEA Grapalat"/>
          <w:i w:val="0"/>
          <w:lang w:val="af-ZA"/>
        </w:rPr>
        <w:t>ումը տ</w:t>
      </w:r>
      <w:r w:rsidR="002D592D">
        <w:rPr>
          <w:rFonts w:ascii="GHEA Grapalat" w:hAnsi="GHEA Grapalat"/>
          <w:i w:val="0"/>
          <w:lang w:val="af-ZA"/>
        </w:rPr>
        <w:t xml:space="preserve">եղի կունենա  հասցեում,  «2023 </w:t>
      </w:r>
      <w:r w:rsidR="00A551D0">
        <w:rPr>
          <w:rFonts w:ascii="GHEA Grapalat" w:hAnsi="GHEA Grapalat"/>
          <w:i w:val="0"/>
          <w:lang w:val="af-ZA"/>
        </w:rPr>
        <w:t xml:space="preserve">» « հունվարի » « 17» -ին ժամը  </w:t>
      </w:r>
      <w:r w:rsidR="00A728B8" w:rsidRPr="00A728B8">
        <w:rPr>
          <w:rFonts w:ascii="GHEA Grapalat" w:hAnsi="GHEA Grapalat"/>
          <w:i w:val="0"/>
          <w:lang w:val="af-ZA"/>
        </w:rPr>
        <w:t>17</w:t>
      </w:r>
      <w:r w:rsidR="00550608">
        <w:rPr>
          <w:rFonts w:ascii="GHEA Grapalat" w:hAnsi="GHEA Grapalat"/>
          <w:i w:val="0"/>
          <w:lang w:val="af-ZA"/>
        </w:rPr>
        <w:t>.</w:t>
      </w:r>
      <w:r w:rsidR="00A728B8" w:rsidRPr="00A728B8">
        <w:rPr>
          <w:rFonts w:ascii="GHEA Grapalat" w:hAnsi="GHEA Grapalat"/>
          <w:i w:val="0"/>
          <w:lang w:val="af-ZA"/>
        </w:rPr>
        <w:t>15</w:t>
      </w:r>
      <w:r w:rsidRPr="00A71D81">
        <w:rPr>
          <w:rFonts w:ascii="GHEA Grapalat" w:hAnsi="GHEA Grapalat"/>
          <w:i w:val="0"/>
          <w:lang w:val="af-ZA"/>
        </w:rPr>
        <w:t xml:space="preserve">-ին։   </w:t>
      </w:r>
    </w:p>
    <w:p w:rsidR="00754697" w:rsidRPr="000350AA" w:rsidRDefault="006675F2" w:rsidP="00A551D0">
      <w:pPr>
        <w:ind w:firstLine="720"/>
        <w:jc w:val="both"/>
        <w:rPr>
          <w:rFonts w:ascii="GHEA Grapalat" w:hAnsi="GHEA Grapalat"/>
          <w:sz w:val="20"/>
          <w:szCs w:val="20"/>
          <w:lang w:val="af-ZA"/>
        </w:rPr>
      </w:pPr>
      <w:r w:rsidRPr="006675F2">
        <w:rPr>
          <w:rFonts w:ascii="GHEA Grapalat" w:hAnsi="GHEA Grapalat"/>
          <w:sz w:val="20"/>
          <w:szCs w:val="20"/>
          <w:lang w:val="af-ZA"/>
        </w:rPr>
        <w:t>Սույն ընթացակարգի վերաբերյալ բողոք</w:t>
      </w:r>
      <w:r w:rsidRPr="000350AA">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0350AA">
        <w:rPr>
          <w:rFonts w:ascii="GHEA Grapalat" w:hAnsi="GHEA Grapalat"/>
          <w:sz w:val="20"/>
          <w:szCs w:val="20"/>
          <w:lang w:val="af-ZA"/>
        </w:rPr>
        <w:t>Գնումների</w:t>
      </w:r>
      <w:r w:rsidR="00550608" w:rsidRPr="00550608">
        <w:rPr>
          <w:rFonts w:ascii="GHEA Grapalat" w:hAnsi="GHEA Grapalat"/>
          <w:sz w:val="20"/>
          <w:szCs w:val="20"/>
          <w:lang w:val="af-ZA"/>
        </w:rPr>
        <w:t xml:space="preserve"> </w:t>
      </w:r>
      <w:r w:rsidRPr="000350AA">
        <w:rPr>
          <w:rFonts w:ascii="GHEA Grapalat" w:hAnsi="GHEA Grapalat"/>
          <w:sz w:val="20"/>
          <w:szCs w:val="20"/>
          <w:lang w:val="af-ZA"/>
        </w:rPr>
        <w:t>մասին</w:t>
      </w:r>
      <w:r w:rsidRPr="006675F2">
        <w:rPr>
          <w:rFonts w:ascii="GHEA Grapalat" w:hAnsi="GHEA Grapalat"/>
          <w:sz w:val="20"/>
          <w:szCs w:val="20"/>
          <w:lang w:val="af-ZA"/>
        </w:rPr>
        <w:t>»</w:t>
      </w:r>
      <w:r w:rsidRPr="000350AA">
        <w:rPr>
          <w:rFonts w:ascii="GHEA Grapalat" w:hAnsi="GHEA Grapalat"/>
          <w:sz w:val="20"/>
          <w:szCs w:val="20"/>
          <w:lang w:val="af-ZA"/>
        </w:rPr>
        <w:t xml:space="preserve"> ՀՀ</w:t>
      </w:r>
      <w:r w:rsidR="00165208" w:rsidRPr="00165208">
        <w:rPr>
          <w:rFonts w:ascii="GHEA Grapalat" w:hAnsi="GHEA Grapalat"/>
          <w:sz w:val="20"/>
          <w:szCs w:val="20"/>
          <w:lang w:val="af-ZA"/>
        </w:rPr>
        <w:t xml:space="preserve"> </w:t>
      </w:r>
      <w:r w:rsidRPr="000350AA">
        <w:rPr>
          <w:rFonts w:ascii="GHEA Grapalat" w:hAnsi="GHEA Grapalat"/>
          <w:sz w:val="20"/>
          <w:szCs w:val="20"/>
          <w:lang w:val="af-ZA"/>
        </w:rPr>
        <w:t>օրենքով</w:t>
      </w:r>
      <w:r w:rsidR="00550608" w:rsidRPr="00550608">
        <w:rPr>
          <w:rFonts w:ascii="GHEA Grapalat" w:hAnsi="GHEA Grapalat"/>
          <w:sz w:val="20"/>
          <w:szCs w:val="20"/>
          <w:lang w:val="af-ZA"/>
        </w:rPr>
        <w:t xml:space="preserve"> </w:t>
      </w:r>
      <w:r w:rsidRPr="000350AA">
        <w:rPr>
          <w:rFonts w:ascii="GHEA Grapalat" w:hAnsi="GHEA Grapalat"/>
          <w:sz w:val="20"/>
          <w:szCs w:val="20"/>
          <w:lang w:val="af-ZA"/>
        </w:rPr>
        <w:t>և</w:t>
      </w:r>
      <w:r w:rsidR="00550608" w:rsidRPr="00550608">
        <w:rPr>
          <w:rFonts w:ascii="GHEA Grapalat" w:hAnsi="GHEA Grapalat"/>
          <w:sz w:val="20"/>
          <w:szCs w:val="20"/>
          <w:lang w:val="af-ZA"/>
        </w:rPr>
        <w:t xml:space="preserve"> </w:t>
      </w:r>
      <w:r w:rsidRPr="000350AA">
        <w:rPr>
          <w:rFonts w:ascii="GHEA Grapalat" w:hAnsi="GHEA Grapalat"/>
          <w:sz w:val="20"/>
          <w:szCs w:val="20"/>
          <w:lang w:val="af-ZA"/>
        </w:rPr>
        <w:t xml:space="preserve">ՀՀ </w:t>
      </w:r>
      <w:r w:rsidR="000350AA" w:rsidRPr="000350AA">
        <w:rPr>
          <w:rFonts w:ascii="GHEA Grapalat" w:hAnsi="GHEA Grapalat"/>
          <w:sz w:val="20"/>
          <w:szCs w:val="20"/>
          <w:lang w:val="af-ZA"/>
        </w:rPr>
        <w:t xml:space="preserve"> </w:t>
      </w:r>
      <w:r w:rsidRPr="000350AA">
        <w:rPr>
          <w:rFonts w:ascii="GHEA Grapalat" w:hAnsi="GHEA Grapalat"/>
          <w:sz w:val="20"/>
          <w:szCs w:val="20"/>
          <w:lang w:val="af-ZA"/>
        </w:rPr>
        <w:t>քաղաքացիական</w:t>
      </w:r>
      <w:r w:rsidR="000350AA" w:rsidRPr="000350AA">
        <w:rPr>
          <w:rFonts w:ascii="GHEA Grapalat" w:hAnsi="GHEA Grapalat"/>
          <w:sz w:val="20"/>
          <w:szCs w:val="20"/>
          <w:lang w:val="af-ZA"/>
        </w:rPr>
        <w:t xml:space="preserve"> </w:t>
      </w:r>
      <w:r w:rsidRPr="000350AA">
        <w:rPr>
          <w:rFonts w:ascii="GHEA Grapalat" w:hAnsi="GHEA Grapalat"/>
          <w:sz w:val="20"/>
          <w:szCs w:val="20"/>
          <w:lang w:val="af-ZA"/>
        </w:rPr>
        <w:t xml:space="preserve"> դատավարության օրենսգրքով սահմանված կարգով։</w:t>
      </w:r>
    </w:p>
    <w:p w:rsidR="00A551D0" w:rsidRPr="00A71D81" w:rsidRDefault="00A551D0" w:rsidP="00A551D0">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Pr>
          <w:rFonts w:ascii="GHEA Grapalat" w:hAnsi="GHEA Grapalat"/>
          <w:i w:val="0"/>
          <w:lang w:val="af-ZA"/>
        </w:rPr>
        <w:t>գնահատող հանձնաժողովի քարտուղար</w:t>
      </w:r>
      <w:r w:rsidRPr="00A71D81">
        <w:rPr>
          <w:rFonts w:ascii="GHEA Grapalat" w:hAnsi="GHEA Grapalat"/>
          <w:i w:val="0"/>
          <w:lang w:val="af-ZA"/>
        </w:rPr>
        <w:t>`</w:t>
      </w:r>
    </w:p>
    <w:p w:rsidR="00A551D0" w:rsidRPr="00A71D81" w:rsidRDefault="00A551D0" w:rsidP="00A551D0">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rsidR="00A551D0" w:rsidRPr="00A71D81" w:rsidRDefault="00A551D0" w:rsidP="00A551D0">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Pr>
          <w:rFonts w:ascii="Sylfaen" w:hAnsi="Sylfaen"/>
          <w:sz w:val="24"/>
          <w:szCs w:val="24"/>
          <w:lang w:val="af-ZA"/>
        </w:rPr>
        <w:t>2-37-74</w:t>
      </w:r>
    </w:p>
    <w:p w:rsidR="00A551D0" w:rsidRPr="00A71D81" w:rsidRDefault="00A551D0" w:rsidP="00A551D0">
      <w:pPr>
        <w:pStyle w:val="a3"/>
        <w:spacing w:line="240" w:lineRule="auto"/>
        <w:rPr>
          <w:rFonts w:ascii="GHEA Grapalat" w:hAnsi="GHEA Grapalat"/>
          <w:i w:val="0"/>
          <w:lang w:val="af-ZA"/>
        </w:rPr>
      </w:pPr>
    </w:p>
    <w:p w:rsidR="00A551D0" w:rsidRPr="00A71D81" w:rsidRDefault="00A551D0" w:rsidP="00A551D0">
      <w:pPr>
        <w:pStyle w:val="a3"/>
        <w:spacing w:line="240" w:lineRule="auto"/>
        <w:rPr>
          <w:rFonts w:ascii="GHEA Grapalat" w:hAnsi="GHEA Grapalat"/>
          <w:i w:val="0"/>
          <w:u w:val="single"/>
          <w:lang w:val="af-ZA"/>
        </w:rPr>
      </w:pPr>
      <w:r w:rsidRPr="00A71D81">
        <w:rPr>
          <w:rFonts w:ascii="GHEA Grapalat" w:hAnsi="GHEA Grapalat"/>
          <w:i w:val="0"/>
          <w:lang w:val="af-ZA"/>
        </w:rPr>
        <w:t xml:space="preserve">                                        Էլ. փոստ </w:t>
      </w:r>
      <w:hyperlink r:id="rId8" w:history="1">
        <w:r w:rsidRPr="001D0CA2">
          <w:rPr>
            <w:rStyle w:val="a9"/>
            <w:rFonts w:ascii="GHEA Grapalat" w:hAnsi="GHEA Grapalat"/>
            <w:sz w:val="16"/>
            <w:szCs w:val="16"/>
            <w:lang w:val="af-ZA"/>
          </w:rPr>
          <w:t>vedu.qaxaqapetaran.2017@mail.ru</w:t>
        </w:r>
      </w:hyperlink>
    </w:p>
    <w:p w:rsidR="00A551D0" w:rsidRPr="00A71D81" w:rsidRDefault="00A551D0" w:rsidP="00A551D0">
      <w:pPr>
        <w:pStyle w:val="a3"/>
        <w:spacing w:line="240" w:lineRule="auto"/>
        <w:rPr>
          <w:rFonts w:ascii="GHEA Grapalat" w:hAnsi="GHEA Grapalat"/>
          <w:i w:val="0"/>
          <w:lang w:val="af-ZA"/>
        </w:rPr>
      </w:pPr>
    </w:p>
    <w:p w:rsidR="00A551D0" w:rsidRPr="00A71D81" w:rsidRDefault="00A551D0" w:rsidP="00A551D0">
      <w:pPr>
        <w:pStyle w:val="a3"/>
        <w:spacing w:line="240" w:lineRule="auto"/>
        <w:rPr>
          <w:rFonts w:ascii="GHEA Grapalat" w:hAnsi="GHEA Grapalat"/>
          <w:i w:val="0"/>
          <w:lang w:val="af-ZA"/>
        </w:rPr>
      </w:pPr>
    </w:p>
    <w:p w:rsidR="00A551D0" w:rsidRPr="00A71D81" w:rsidRDefault="00A551D0" w:rsidP="00A551D0">
      <w:pPr>
        <w:pStyle w:val="a3"/>
        <w:spacing w:line="240" w:lineRule="auto"/>
        <w:rPr>
          <w:rFonts w:ascii="GHEA Grapalat" w:hAnsi="GHEA Grapalat"/>
          <w:i w:val="0"/>
          <w:lang w:val="af-ZA"/>
        </w:rPr>
      </w:pPr>
    </w:p>
    <w:p w:rsidR="00A551D0" w:rsidRPr="00A71D81" w:rsidRDefault="00A551D0" w:rsidP="00A551D0">
      <w:pPr>
        <w:pStyle w:val="a3"/>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Պատվիրատու </w:t>
      </w:r>
      <w:r w:rsidRPr="00E2524D">
        <w:rPr>
          <w:rFonts w:ascii="Sylfaen" w:hAnsi="Sylfaen"/>
          <w:sz w:val="22"/>
          <w:szCs w:val="22"/>
          <w:lang w:val="hy-AM"/>
        </w:rPr>
        <w:t>&lt;&lt;</w:t>
      </w:r>
      <w:r w:rsidR="000350AA">
        <w:rPr>
          <w:rFonts w:ascii="Sylfaen" w:hAnsi="Sylfaen"/>
          <w:sz w:val="22"/>
          <w:szCs w:val="22"/>
          <w:lang w:val="en-US"/>
        </w:rPr>
        <w:t>Գոռավանի</w:t>
      </w:r>
      <w:r w:rsidR="000350AA" w:rsidRPr="000350AA">
        <w:rPr>
          <w:rFonts w:ascii="Sylfaen" w:hAnsi="Sylfaen"/>
          <w:sz w:val="22"/>
          <w:szCs w:val="22"/>
          <w:lang w:val="af-ZA"/>
        </w:rPr>
        <w:t xml:space="preserve"> </w:t>
      </w:r>
      <w:r w:rsidR="000350AA">
        <w:rPr>
          <w:rFonts w:ascii="Sylfaen" w:hAnsi="Sylfaen"/>
          <w:sz w:val="22"/>
          <w:szCs w:val="22"/>
          <w:lang w:val="en-US"/>
        </w:rPr>
        <w:t>Գոռ</w:t>
      </w:r>
      <w:r w:rsidRPr="00E2524D">
        <w:rPr>
          <w:rFonts w:ascii="Sylfaen" w:hAnsi="Sylfaen"/>
          <w:sz w:val="22"/>
          <w:szCs w:val="22"/>
          <w:lang w:val="af-ZA"/>
        </w:rPr>
        <w:t xml:space="preserve"> ՆՈՒՀ </w:t>
      </w:r>
      <w:r w:rsidRPr="00E2524D">
        <w:rPr>
          <w:rFonts w:ascii="Sylfaen" w:hAnsi="Sylfaen"/>
          <w:sz w:val="22"/>
          <w:szCs w:val="22"/>
          <w:lang w:val="hy-AM"/>
        </w:rPr>
        <w:t>&gt;&gt;</w:t>
      </w:r>
      <w:r w:rsidRPr="00E2524D">
        <w:rPr>
          <w:rFonts w:ascii="Sylfaen" w:hAnsi="Sylfaen" w:cs="Sylfaen"/>
          <w:sz w:val="22"/>
          <w:szCs w:val="22"/>
          <w:lang w:val="hy-AM"/>
        </w:rPr>
        <w:t>ՀՈԱԿ</w:t>
      </w:r>
    </w:p>
    <w:p w:rsidR="00A551D0" w:rsidRPr="00A71D81" w:rsidRDefault="00A551D0" w:rsidP="00A551D0">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rsidR="00A551D0" w:rsidRPr="00A71D81" w:rsidRDefault="00A551D0" w:rsidP="00A551D0">
      <w:pPr>
        <w:pStyle w:val="31"/>
        <w:spacing w:after="240" w:line="240" w:lineRule="auto"/>
        <w:ind w:firstLine="709"/>
        <w:rPr>
          <w:rFonts w:ascii="GHEA Grapalat" w:hAnsi="GHEA Grapalat" w:cs="Sylfaen"/>
          <w:b/>
          <w:lang w:val="es-ES"/>
        </w:rPr>
      </w:pPr>
    </w:p>
    <w:p w:rsidR="00754697" w:rsidRPr="00A71D81" w:rsidRDefault="00754697" w:rsidP="00EF3662">
      <w:pPr>
        <w:pStyle w:val="a3"/>
        <w:spacing w:line="240" w:lineRule="auto"/>
        <w:ind w:left="1404"/>
        <w:rPr>
          <w:rFonts w:ascii="GHEA Grapalat" w:hAnsi="GHEA Grapalat"/>
          <w:i w:val="0"/>
          <w:lang w:val="af-ZA"/>
        </w:rPr>
      </w:pPr>
    </w:p>
    <w:p w:rsidR="00096865" w:rsidRPr="00A71D81" w:rsidRDefault="00096865" w:rsidP="00D44D52">
      <w:pPr>
        <w:pStyle w:val="aa"/>
        <w:spacing w:after="0"/>
        <w:rPr>
          <w:rFonts w:ascii="GHEA Grapalat" w:hAnsi="GHEA Grapalat"/>
          <w:lang w:val="af-ZA"/>
        </w:rPr>
      </w:pPr>
    </w:p>
    <w:p w:rsidR="00A551D0" w:rsidRPr="00A71D81" w:rsidRDefault="00A551D0" w:rsidP="00A551D0">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000350AA" w:rsidRPr="000350AA">
        <w:rPr>
          <w:rFonts w:ascii="GHEA Grapalat" w:hAnsi="GHEA Grapalat" w:cs="Sylfaen"/>
          <w:i/>
          <w:sz w:val="20"/>
          <w:szCs w:val="20"/>
          <w:lang w:val="af-ZA"/>
        </w:rPr>
        <w:t xml:space="preserve"> </w:t>
      </w:r>
      <w:r w:rsidRPr="00A71D81">
        <w:rPr>
          <w:rFonts w:ascii="GHEA Grapalat" w:hAnsi="GHEA Grapalat" w:cs="Sylfaen"/>
          <w:i/>
          <w:sz w:val="20"/>
          <w:szCs w:val="20"/>
        </w:rPr>
        <w:t>է</w:t>
      </w:r>
    </w:p>
    <w:p w:rsidR="00A551D0" w:rsidRPr="006E01D0" w:rsidRDefault="000350AA" w:rsidP="00A551D0">
      <w:pPr>
        <w:pStyle w:val="a3"/>
        <w:spacing w:line="240" w:lineRule="auto"/>
        <w:jc w:val="right"/>
        <w:rPr>
          <w:rFonts w:ascii="Sylfaen" w:hAnsi="Sylfaen"/>
          <w:i w:val="0"/>
          <w:sz w:val="24"/>
          <w:szCs w:val="24"/>
          <w:lang w:val="af-ZA"/>
        </w:rPr>
      </w:pPr>
      <w:r>
        <w:rPr>
          <w:rFonts w:ascii="Arial Unicode" w:hAnsi="Arial Unicode"/>
          <w:i w:val="0"/>
          <w:sz w:val="24"/>
          <w:szCs w:val="24"/>
          <w:lang w:val="en-US"/>
        </w:rPr>
        <w:t>ԳՄ</w:t>
      </w:r>
      <w:r w:rsidRPr="00D44D52">
        <w:rPr>
          <w:rFonts w:ascii="Arial Unicode" w:hAnsi="Arial Unicode"/>
          <w:i w:val="0"/>
          <w:sz w:val="24"/>
          <w:szCs w:val="24"/>
          <w:lang w:val="af-ZA"/>
        </w:rPr>
        <w:t>-</w:t>
      </w:r>
      <w:r>
        <w:rPr>
          <w:rFonts w:ascii="Arial Unicode" w:hAnsi="Arial Unicode"/>
          <w:i w:val="0"/>
          <w:sz w:val="24"/>
          <w:szCs w:val="24"/>
          <w:lang w:val="en-US"/>
        </w:rPr>
        <w:t>ԳՀԱՊՁԲ</w:t>
      </w:r>
      <w:r w:rsidRPr="00D44D52">
        <w:rPr>
          <w:rFonts w:ascii="Arial Unicode" w:hAnsi="Arial Unicode"/>
          <w:i w:val="0"/>
          <w:sz w:val="24"/>
          <w:szCs w:val="24"/>
          <w:lang w:val="af-ZA"/>
        </w:rPr>
        <w:t>-23/01</w:t>
      </w:r>
    </w:p>
    <w:p w:rsidR="00A551D0" w:rsidRPr="00A71D81" w:rsidRDefault="00A551D0" w:rsidP="00A551D0">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p>
    <w:p w:rsidR="00A551D0" w:rsidRPr="00A71D81" w:rsidRDefault="00A551D0" w:rsidP="00A551D0">
      <w:pPr>
        <w:pStyle w:val="aa"/>
        <w:spacing w:after="0"/>
        <w:ind w:firstLine="567"/>
        <w:jc w:val="right"/>
        <w:rPr>
          <w:rFonts w:ascii="GHEA Grapalat" w:hAnsi="GHEA Grapalat" w:cs="Times Armenian"/>
          <w:i/>
          <w:sz w:val="20"/>
          <w:szCs w:val="20"/>
          <w:lang w:val="af-ZA"/>
        </w:rPr>
      </w:pPr>
      <w:r w:rsidRPr="000350AA">
        <w:rPr>
          <w:rFonts w:ascii="GHEA Grapalat" w:hAnsi="GHEA Grapalat" w:cs="Times Armenian"/>
          <w:i/>
          <w:sz w:val="20"/>
          <w:szCs w:val="20"/>
          <w:lang w:val="af-ZA"/>
        </w:rPr>
        <w:t>Գնանշման</w:t>
      </w:r>
      <w:r w:rsidR="000350AA" w:rsidRPr="000350AA">
        <w:rPr>
          <w:rFonts w:ascii="GHEA Grapalat" w:hAnsi="GHEA Grapalat" w:cs="Times Armenian"/>
          <w:i/>
          <w:sz w:val="20"/>
          <w:szCs w:val="20"/>
          <w:lang w:val="af-ZA"/>
        </w:rPr>
        <w:t xml:space="preserve"> </w:t>
      </w:r>
      <w:r w:rsidRPr="000350AA">
        <w:rPr>
          <w:rFonts w:ascii="GHEA Grapalat" w:hAnsi="GHEA Grapalat" w:cs="Times Armenian"/>
          <w:i/>
          <w:sz w:val="20"/>
          <w:szCs w:val="20"/>
          <w:lang w:val="af-ZA"/>
        </w:rPr>
        <w:t>հարցման</w:t>
      </w:r>
      <w:r w:rsidR="000350AA" w:rsidRPr="000350AA">
        <w:rPr>
          <w:rFonts w:ascii="GHEA Grapalat" w:hAnsi="GHEA Grapalat" w:cs="Times Armenian"/>
          <w:i/>
          <w:sz w:val="20"/>
          <w:szCs w:val="20"/>
          <w:lang w:val="af-ZA"/>
        </w:rPr>
        <w:t xml:space="preserve"> </w:t>
      </w:r>
      <w:r w:rsidRPr="00A71D81">
        <w:rPr>
          <w:rFonts w:ascii="GHEA Grapalat" w:hAnsi="GHEA Grapalat" w:cs="Times Armenian"/>
          <w:i/>
          <w:sz w:val="20"/>
          <w:szCs w:val="20"/>
          <w:lang w:val="af-ZA"/>
        </w:rPr>
        <w:t xml:space="preserve">գնահատող </w:t>
      </w:r>
      <w:r w:rsidRPr="00A71D81">
        <w:rPr>
          <w:rFonts w:ascii="GHEA Grapalat" w:hAnsi="GHEA Grapalat" w:cs="Sylfaen"/>
          <w:i/>
          <w:sz w:val="20"/>
          <w:szCs w:val="20"/>
        </w:rPr>
        <w:t>հանձնաժողովի</w:t>
      </w:r>
    </w:p>
    <w:p w:rsidR="00A551D0" w:rsidRPr="00A71D81" w:rsidRDefault="00A551D0" w:rsidP="00A551D0">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A1772">
        <w:rPr>
          <w:rFonts w:ascii="GHEA Grapalat" w:hAnsi="GHEA Grapalat" w:cs="Sylfaen"/>
          <w:i/>
          <w:sz w:val="20"/>
          <w:szCs w:val="20"/>
          <w:lang w:val="af-ZA"/>
        </w:rPr>
        <w:t>23</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Pr>
          <w:rFonts w:ascii="GHEA Grapalat" w:hAnsi="GHEA Grapalat" w:cs="Times Armenian"/>
          <w:i/>
          <w:sz w:val="20"/>
          <w:szCs w:val="20"/>
          <w:u w:val="single"/>
          <w:lang w:val="af-ZA"/>
        </w:rPr>
        <w:t>հունվար</w:t>
      </w:r>
      <w:r w:rsidRPr="00A71D81">
        <w:rPr>
          <w:rFonts w:ascii="GHEA Grapalat" w:hAnsi="GHEA Grapalat" w:cs="Times Armenian"/>
          <w:i/>
          <w:sz w:val="20"/>
          <w:szCs w:val="20"/>
          <w:lang w:val="af-ZA"/>
        </w:rPr>
        <w:t>ի</w:t>
      </w:r>
      <w:r>
        <w:rPr>
          <w:rFonts w:ascii="GHEA Grapalat" w:hAnsi="GHEA Grapalat" w:cs="Times Armenian"/>
          <w:i/>
          <w:sz w:val="20"/>
          <w:szCs w:val="20"/>
          <w:lang w:val="af-ZA"/>
        </w:rPr>
        <w:t xml:space="preserve"> 10</w:t>
      </w:r>
      <w:r w:rsidR="00E2524D" w:rsidRPr="00E977F6">
        <w:rPr>
          <w:rFonts w:ascii="GHEA Grapalat" w:hAnsi="GHEA Grapalat" w:cs="Times Armenian"/>
          <w:i/>
          <w:sz w:val="20"/>
          <w:szCs w:val="20"/>
          <w:lang w:val="af-ZA"/>
        </w:rPr>
        <w:t xml:space="preserve"> </w:t>
      </w:r>
      <w:r w:rsidRPr="00A71D81">
        <w:rPr>
          <w:rFonts w:ascii="GHEA Grapalat" w:hAnsi="GHEA Grapalat" w:cs="Times Armenian"/>
          <w:i/>
          <w:sz w:val="20"/>
          <w:szCs w:val="20"/>
          <w:lang w:val="af-ZA"/>
        </w:rPr>
        <w:t>N</w:t>
      </w:r>
      <w:r w:rsidR="00E2524D" w:rsidRPr="00E977F6">
        <w:rPr>
          <w:rFonts w:ascii="GHEA Grapalat" w:hAnsi="GHEA Grapalat" w:cs="Times Armenian"/>
          <w:i/>
          <w:sz w:val="20"/>
          <w:szCs w:val="20"/>
          <w:lang w:val="af-ZA"/>
        </w:rPr>
        <w:t xml:space="preserve"> </w:t>
      </w:r>
      <w:r>
        <w:rPr>
          <w:rFonts w:ascii="GHEA Grapalat" w:hAnsi="GHEA Grapalat" w:cs="Times Armenian"/>
          <w:i/>
          <w:sz w:val="20"/>
          <w:szCs w:val="20"/>
          <w:lang w:val="af-ZA"/>
        </w:rPr>
        <w:t xml:space="preserve">1 </w:t>
      </w:r>
      <w:r w:rsidRPr="00A71D81">
        <w:rPr>
          <w:rFonts w:ascii="GHEA Grapalat" w:hAnsi="GHEA Grapalat" w:cs="Sylfaen"/>
          <w:i/>
          <w:sz w:val="20"/>
          <w:szCs w:val="20"/>
        </w:rPr>
        <w:t>որոշմամբ</w:t>
      </w:r>
    </w:p>
    <w:p w:rsidR="00A551D0" w:rsidRPr="00A71D81" w:rsidRDefault="00A551D0" w:rsidP="00A551D0">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A76C15" w:rsidP="00EF3662">
      <w:pPr>
        <w:pStyle w:val="aa"/>
        <w:ind w:right="-7" w:firstLine="567"/>
        <w:jc w:val="center"/>
        <w:rPr>
          <w:rFonts w:ascii="GHEA Grapalat" w:hAnsi="GHEA Grapalat"/>
          <w:lang w:val="af-ZA"/>
        </w:rPr>
      </w:pPr>
      <w:r w:rsidRPr="00A71D81">
        <w:rPr>
          <w:rFonts w:ascii="GHEA Grapalat" w:hAnsi="GHEA Grapalat" w:cs="Times Armenian"/>
          <w:i/>
          <w:lang w:val="af-ZA"/>
        </w:rPr>
        <w:t>«</w:t>
      </w:r>
      <w:r w:rsidR="00A551D0">
        <w:rPr>
          <w:rFonts w:ascii="GHEA Grapalat" w:hAnsi="GHEA Grapalat" w:cs="Sylfaen"/>
          <w:i/>
          <w:lang w:val="af-ZA"/>
        </w:rPr>
        <w:t xml:space="preserve"> </w:t>
      </w:r>
      <w:r w:rsidR="000350AA">
        <w:rPr>
          <w:rFonts w:ascii="GHEA Grapalat" w:hAnsi="GHEA Grapalat" w:cs="Sylfaen"/>
          <w:i/>
          <w:lang w:val="ru-RU"/>
        </w:rPr>
        <w:t>ԳՈՌԱՎԱՆԻ</w:t>
      </w:r>
      <w:r w:rsidR="000350AA" w:rsidRPr="00D44D52">
        <w:rPr>
          <w:rFonts w:ascii="GHEA Grapalat" w:hAnsi="GHEA Grapalat" w:cs="Sylfaen"/>
          <w:i/>
          <w:lang w:val="af-ZA"/>
        </w:rPr>
        <w:t xml:space="preserve"> </w:t>
      </w:r>
      <w:r w:rsidR="000350AA">
        <w:rPr>
          <w:rFonts w:ascii="GHEA Grapalat" w:hAnsi="GHEA Grapalat" w:cs="Sylfaen"/>
          <w:i/>
          <w:lang w:val="ru-RU"/>
        </w:rPr>
        <w:t>ԳՈՌ</w:t>
      </w:r>
      <w:r w:rsidR="000350AA" w:rsidRPr="00D44D52">
        <w:rPr>
          <w:rFonts w:ascii="GHEA Grapalat" w:hAnsi="GHEA Grapalat" w:cs="Sylfaen"/>
          <w:i/>
          <w:lang w:val="af-ZA"/>
        </w:rPr>
        <w:t xml:space="preserve"> </w:t>
      </w:r>
      <w:r w:rsidR="00A551D0">
        <w:rPr>
          <w:rFonts w:ascii="GHEA Grapalat" w:hAnsi="GHEA Grapalat" w:cs="Sylfaen"/>
          <w:i/>
          <w:lang w:val="af-ZA"/>
        </w:rPr>
        <w:t xml:space="preserve">ՆՈՒՀ </w:t>
      </w:r>
      <w:r w:rsidRPr="00A71D81">
        <w:rPr>
          <w:rFonts w:ascii="GHEA Grapalat" w:hAnsi="GHEA Grapalat" w:cs="Sylfaen"/>
          <w:i/>
          <w:lang w:val="af-ZA"/>
        </w:rPr>
        <w:t>»</w:t>
      </w:r>
      <w:r w:rsidR="008A1772">
        <w:rPr>
          <w:rFonts w:ascii="GHEA Grapalat" w:hAnsi="GHEA Grapalat" w:cs="Sylfaen"/>
          <w:i/>
          <w:lang w:val="af-ZA"/>
        </w:rPr>
        <w:t xml:space="preserve"> ՀՈԱԿ</w:t>
      </w:r>
    </w:p>
    <w:p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ՀՐԱՎԵՐ</w:t>
      </w: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096865" w:rsidRPr="008A1772" w:rsidRDefault="008A1772" w:rsidP="008A1772">
      <w:pPr>
        <w:pStyle w:val="aa"/>
        <w:ind w:right="-7" w:firstLine="567"/>
        <w:jc w:val="center"/>
        <w:rPr>
          <w:rFonts w:ascii="GHEA Grapalat" w:hAnsi="GHEA Grapalat"/>
          <w:lang w:val="af-ZA"/>
        </w:rPr>
      </w:pPr>
      <w:r w:rsidRPr="00E2524D">
        <w:rPr>
          <w:rFonts w:ascii="GHEA Grapalat" w:hAnsi="GHEA Grapalat" w:cs="Times Armenian"/>
          <w:lang w:val="af-ZA"/>
        </w:rPr>
        <w:t>«</w:t>
      </w:r>
      <w:r w:rsidR="000350AA">
        <w:rPr>
          <w:rFonts w:ascii="GHEA Grapalat" w:hAnsi="GHEA Grapalat" w:cs="Sylfaen"/>
          <w:lang w:val="ru-RU"/>
        </w:rPr>
        <w:t>ԳՈՌԱՎԱՆԻ</w:t>
      </w:r>
      <w:r w:rsidR="000350AA" w:rsidRPr="000350AA">
        <w:rPr>
          <w:rFonts w:ascii="GHEA Grapalat" w:hAnsi="GHEA Grapalat" w:cs="Sylfaen"/>
          <w:lang w:val="af-ZA"/>
        </w:rPr>
        <w:t xml:space="preserve"> </w:t>
      </w:r>
      <w:r w:rsidR="000350AA">
        <w:rPr>
          <w:rFonts w:ascii="GHEA Grapalat" w:hAnsi="GHEA Grapalat" w:cs="Sylfaen"/>
          <w:lang w:val="ru-RU"/>
        </w:rPr>
        <w:t>ԳՈՌ</w:t>
      </w:r>
      <w:r w:rsidR="000350AA" w:rsidRPr="000350AA">
        <w:rPr>
          <w:rFonts w:ascii="GHEA Grapalat" w:hAnsi="GHEA Grapalat" w:cs="Sylfaen"/>
          <w:lang w:val="af-ZA"/>
        </w:rPr>
        <w:t xml:space="preserve"> </w:t>
      </w:r>
      <w:r w:rsidRPr="00E2524D">
        <w:rPr>
          <w:rFonts w:ascii="GHEA Grapalat" w:hAnsi="GHEA Grapalat" w:cs="Sylfaen"/>
          <w:lang w:val="af-ZA"/>
        </w:rPr>
        <w:t>ՆՈՒՀ » ՀՈԱԿ</w:t>
      </w:r>
      <w:r w:rsidR="002B32D6" w:rsidRPr="00E2524D">
        <w:rPr>
          <w:rFonts w:ascii="GHEA Grapalat" w:hAnsi="GHEA Grapalat" w:cs="Sylfaen"/>
          <w:lang w:val="af-ZA"/>
        </w:rPr>
        <w:t>-</w:t>
      </w:r>
      <w:r w:rsidR="002B32D6" w:rsidRPr="00A71D81">
        <w:rPr>
          <w:rFonts w:ascii="GHEA Grapalat" w:hAnsi="GHEA Grapalat" w:cs="Sylfaen"/>
        </w:rPr>
        <w:t>Ի</w:t>
      </w:r>
      <w:r w:rsidR="00E2524D" w:rsidRPr="00E2524D">
        <w:rPr>
          <w:rFonts w:ascii="GHEA Grapalat" w:hAnsi="GHEA Grapalat" w:cs="Sylfaen"/>
          <w:lang w:val="af-ZA"/>
        </w:rPr>
        <w:t xml:space="preserve"> </w:t>
      </w:r>
      <w:r w:rsidR="002B32D6" w:rsidRPr="00A71D81">
        <w:rPr>
          <w:rFonts w:ascii="GHEA Grapalat" w:hAnsi="GHEA Grapalat" w:cs="Sylfaen"/>
        </w:rPr>
        <w:t>ԿԱՐԻՔՆԵՐԻ</w:t>
      </w:r>
      <w:r w:rsidR="00E2524D" w:rsidRPr="00E2524D">
        <w:rPr>
          <w:rFonts w:ascii="GHEA Grapalat" w:hAnsi="GHEA Grapalat" w:cs="Sylfae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8A1772">
        <w:rPr>
          <w:rFonts w:ascii="GHEA Grapalat" w:hAnsi="GHEA Grapalat" w:cs="Sylfaen"/>
          <w:sz w:val="28"/>
          <w:szCs w:val="28"/>
          <w:lang w:val="af-ZA"/>
        </w:rPr>
        <w:t>«</w:t>
      </w:r>
      <w:r w:rsidRPr="00E2524D">
        <w:rPr>
          <w:rFonts w:ascii="GHEA Grapalat" w:hAnsi="GHEA Grapalat" w:cs="Sylfaen"/>
          <w:sz w:val="28"/>
          <w:szCs w:val="28"/>
          <w:lang w:val="af-ZA"/>
        </w:rPr>
        <w:t xml:space="preserve">ՍՆՆԴԱՄԹԵՐՔԻ </w:t>
      </w:r>
      <w:r w:rsidR="002B32D6" w:rsidRPr="008A1772">
        <w:rPr>
          <w:rFonts w:ascii="GHEA Grapalat" w:hAnsi="GHEA Grapalat" w:cs="Sylfaen"/>
          <w:sz w:val="28"/>
          <w:szCs w:val="28"/>
          <w:lang w:val="af-ZA"/>
        </w:rPr>
        <w:t>»</w:t>
      </w:r>
      <w:r w:rsidR="00E2524D" w:rsidRPr="00E2524D">
        <w:rPr>
          <w:rFonts w:ascii="GHEA Grapalat" w:hAnsi="GHEA Grapalat" w:cs="Sylfaen"/>
          <w:sz w:val="28"/>
          <w:szCs w:val="28"/>
          <w:lang w:val="af-ZA"/>
        </w:rPr>
        <w:t xml:space="preserve"> </w:t>
      </w:r>
      <w:r w:rsidR="002B32D6" w:rsidRPr="00A71D81">
        <w:rPr>
          <w:rFonts w:ascii="GHEA Grapalat" w:hAnsi="GHEA Grapalat" w:cs="Sylfaen"/>
        </w:rPr>
        <w:t>ՁԵՌՔԲԵՐՄԱՆՆՊԱՏԱԿՈՎ</w:t>
      </w:r>
      <w:r w:rsidR="00E2524D" w:rsidRPr="00E2524D">
        <w:rPr>
          <w:rFonts w:ascii="GHEA Grapalat" w:hAnsi="GHEA Grapalat" w:cs="Sylfaen"/>
          <w:lang w:val="af-ZA"/>
        </w:rPr>
        <w:t xml:space="preserve"> </w:t>
      </w:r>
      <w:r w:rsidR="002B32D6" w:rsidRPr="00A71D81">
        <w:rPr>
          <w:rFonts w:ascii="GHEA Grapalat" w:hAnsi="GHEA Grapalat" w:cs="Sylfaen"/>
        </w:rPr>
        <w:t>ՀԱՅՏԱՐԱՐՎԱԾ</w:t>
      </w:r>
      <w:r w:rsidR="00E2524D" w:rsidRPr="00E2524D">
        <w:rPr>
          <w:rFonts w:ascii="GHEA Grapalat" w:hAnsi="GHEA Grapalat" w:cs="Sylfaen"/>
          <w:lang w:val="af-ZA"/>
        </w:rPr>
        <w:t xml:space="preserve"> </w:t>
      </w:r>
      <w:r>
        <w:rPr>
          <w:rFonts w:ascii="GHEA Grapalat" w:hAnsi="GHEA Grapalat" w:cs="Sylfaen"/>
        </w:rPr>
        <w:t>ԳՆԱՆՇՄԱՆ</w:t>
      </w:r>
      <w:r w:rsidR="00E2524D" w:rsidRPr="00E2524D">
        <w:rPr>
          <w:rFonts w:ascii="GHEA Grapalat" w:hAnsi="GHEA Grapalat" w:cs="Sylfaen"/>
          <w:lang w:val="af-ZA"/>
        </w:rPr>
        <w:t xml:space="preserve"> </w:t>
      </w:r>
      <w:r>
        <w:rPr>
          <w:rFonts w:ascii="GHEA Grapalat" w:hAnsi="GHEA Grapalat" w:cs="Sylfaen"/>
        </w:rPr>
        <w:t>ՀԱՐՑՄԱՆ</w:t>
      </w:r>
      <w:r w:rsidR="00E2524D" w:rsidRPr="00E2524D">
        <w:rPr>
          <w:rFonts w:ascii="GHEA Grapalat" w:hAnsi="GHEA Grapalat" w:cs="Sylfaen"/>
          <w:lang w:val="af-ZA"/>
        </w:rPr>
        <w:t xml:space="preserve"> </w:t>
      </w:r>
      <w:r w:rsidR="008C5FC1" w:rsidRPr="00A71D81">
        <w:rPr>
          <w:rFonts w:ascii="GHEA Grapalat" w:hAnsi="GHEA Grapalat" w:cs="Sylfaen"/>
        </w:rPr>
        <w:t>ՄՐՑՈՒՅԹԻ</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մասնակից</w:t>
      </w:r>
      <w:r w:rsidR="000350AA" w:rsidRPr="000350AA">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հայտ</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կազմելը</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և</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ներկայացնելը</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խնդրում</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ենք</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մանրամասնորեն</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ուսումնասիրել</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սույն</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որ</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հրավերին</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չհամապատասխանող</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հայտերը</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ենթակա</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են</w:t>
      </w:r>
      <w:r w:rsidR="000350AA" w:rsidRPr="000350AA">
        <w:rPr>
          <w:rFonts w:ascii="GHEA Grapalat" w:hAnsi="GHEA Grapalat" w:cs="Sylfae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160AE4" w:rsidRPr="00A71D81" w:rsidRDefault="00160AE4" w:rsidP="00EF3662">
      <w:pPr>
        <w:ind w:firstLine="567"/>
        <w:jc w:val="center"/>
        <w:rPr>
          <w:rFonts w:ascii="GHEA Grapalat" w:hAnsi="GHEA Grapalat"/>
          <w:i/>
          <w:sz w:val="20"/>
          <w:lang w:val="af-ZA"/>
        </w:rPr>
      </w:pPr>
    </w:p>
    <w:p w:rsidR="00160AE4" w:rsidRPr="00A71D81" w:rsidRDefault="008A1772" w:rsidP="00EF3662">
      <w:pPr>
        <w:ind w:firstLine="567"/>
        <w:rPr>
          <w:rFonts w:ascii="GHEA Grapalat" w:hAnsi="GHEA Grapalat"/>
          <w:sz w:val="20"/>
          <w:lang w:val="af-ZA"/>
        </w:rPr>
      </w:pPr>
      <w:r w:rsidRPr="000350AA">
        <w:rPr>
          <w:rFonts w:ascii="GHEA Grapalat" w:hAnsi="GHEA Grapalat"/>
          <w:b/>
          <w:sz w:val="20"/>
          <w:lang w:val="af-ZA"/>
        </w:rPr>
        <w:t>«</w:t>
      </w:r>
      <w:r w:rsidR="000350AA" w:rsidRPr="000350AA">
        <w:rPr>
          <w:rFonts w:ascii="GHEA Grapalat" w:hAnsi="GHEA Grapalat"/>
          <w:b/>
          <w:sz w:val="20"/>
          <w:lang w:val="af-ZA"/>
        </w:rPr>
        <w:t>ԳՈՌԱՎԱՆԻ ԳՈՌ ՆՈՒՀ</w:t>
      </w:r>
      <w:r w:rsidRPr="000350AA">
        <w:rPr>
          <w:rFonts w:ascii="GHEA Grapalat" w:hAnsi="GHEA Grapalat"/>
          <w:b/>
          <w:sz w:val="20"/>
          <w:lang w:val="af-ZA"/>
        </w:rPr>
        <w:t xml:space="preserve"> » ՀՈԱԿ-Ի</w:t>
      </w:r>
      <w:r>
        <w:rPr>
          <w:rFonts w:ascii="GHEA Grapalat" w:hAnsi="GHEA Grapalat" w:cs="Sylfaen"/>
          <w:i/>
          <w:lang w:val="af-ZA"/>
        </w:rPr>
        <w:t xml:space="preserve"> </w:t>
      </w:r>
      <w:r w:rsidR="00160AE4" w:rsidRPr="00A71D81">
        <w:rPr>
          <w:rFonts w:ascii="GHEA Grapalat" w:hAnsi="GHEA Grapalat"/>
          <w:b/>
          <w:sz w:val="20"/>
          <w:lang w:val="af-ZA"/>
        </w:rPr>
        <w:t>ԿԱՐԻՔՆԵՐԻ ՀԱՄԱՐ</w:t>
      </w:r>
      <w:r>
        <w:rPr>
          <w:rFonts w:ascii="GHEA Grapalat" w:hAnsi="GHEA Grapalat"/>
          <w:sz w:val="20"/>
          <w:lang w:val="af-ZA"/>
        </w:rPr>
        <w:t xml:space="preserve">   </w:t>
      </w:r>
      <w:r w:rsidRPr="0069037F">
        <w:rPr>
          <w:rFonts w:ascii="GHEA Grapalat" w:hAnsi="GHEA Grapalat"/>
          <w:b/>
          <w:sz w:val="20"/>
          <w:lang w:val="af-ZA"/>
        </w:rPr>
        <w:t>ՍՆՆԴԱՄԹԵՐՔ</w:t>
      </w:r>
      <w:r w:rsidR="00160AE4" w:rsidRPr="0069037F">
        <w:rPr>
          <w:rFonts w:ascii="GHEA Grapalat" w:hAnsi="GHEA Grapalat"/>
          <w:b/>
          <w:sz w:val="20"/>
          <w:lang w:val="af-ZA"/>
        </w:rPr>
        <w:t>Ի</w:t>
      </w:r>
    </w:p>
    <w:p w:rsidR="00160AE4" w:rsidRPr="00A71D81" w:rsidRDefault="00160AE4" w:rsidP="00EF3662">
      <w:pPr>
        <w:ind w:firstLine="567"/>
        <w:rPr>
          <w:rFonts w:ascii="GHEA Grapalat" w:hAnsi="GHEA Grapalat"/>
          <w:sz w:val="16"/>
          <w:szCs w:val="16"/>
          <w:lang w:val="af-ZA"/>
        </w:rPr>
      </w:pPr>
    </w:p>
    <w:p w:rsidR="00096865" w:rsidRPr="00A71D81" w:rsidRDefault="00160AE4" w:rsidP="008A1772">
      <w:pPr>
        <w:rPr>
          <w:rFonts w:ascii="GHEA Grapalat" w:hAnsi="GHEA Grapalat"/>
          <w:i/>
          <w:sz w:val="20"/>
          <w:lang w:val="af-ZA"/>
        </w:rPr>
      </w:pPr>
      <w:r w:rsidRPr="00A71D81">
        <w:rPr>
          <w:rFonts w:ascii="GHEA Grapalat" w:hAnsi="GHEA Grapalat"/>
          <w:b/>
          <w:sz w:val="20"/>
          <w:lang w:val="af-ZA"/>
        </w:rPr>
        <w:t>ՁԵՌՔ</w:t>
      </w:r>
      <w:r w:rsidR="008A1772">
        <w:rPr>
          <w:rFonts w:ascii="GHEA Grapalat" w:hAnsi="GHEA Grapalat"/>
          <w:b/>
          <w:sz w:val="20"/>
          <w:lang w:val="af-ZA"/>
        </w:rPr>
        <w:t xml:space="preserve">ԲԵՐՄԱՆ ՆՊԱՏԱԿՈՎ ՀԱՅՏԱՐԱՐՎԱԾ   ԳՆԱՆՇՄԱՆ ՀԱՐՑՄԱՆ </w:t>
      </w:r>
      <w:r w:rsidRPr="00A71D81">
        <w:rPr>
          <w:rFonts w:ascii="GHEA Grapalat" w:hAnsi="GHEA Grapalat"/>
          <w:b/>
          <w:sz w:val="20"/>
          <w:lang w:val="af-ZA"/>
        </w:rPr>
        <w:t>ՄՐՑՈՒՅԹԻ ՀՐԱՎԵՐԻ</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0069037F" w:rsidRPr="0069037F">
        <w:rPr>
          <w:rFonts w:ascii="GHEA Grapalat" w:hAnsi="GHEA Grapalat" w:cs="Sylfaen"/>
          <w:sz w:val="20"/>
          <w:lang w:val="af-ZA"/>
        </w:rPr>
        <w:t xml:space="preserve"> </w:t>
      </w:r>
      <w:r w:rsidRPr="00A71D81">
        <w:rPr>
          <w:rFonts w:ascii="GHEA Grapalat" w:hAnsi="GHEA Grapalat" w:cs="Sylfaen"/>
          <w:sz w:val="20"/>
        </w:rPr>
        <w:t>առարկայի</w:t>
      </w:r>
      <w:r w:rsidR="0069037F" w:rsidRPr="0069037F">
        <w:rPr>
          <w:rFonts w:ascii="GHEA Grapalat" w:hAnsi="GHEA Grapalat" w:cs="Sylfaen"/>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0069037F" w:rsidRPr="0069037F">
        <w:rPr>
          <w:rFonts w:ascii="GHEA Grapalat" w:hAnsi="GHEA Grapalat" w:cs="Sylfaen"/>
          <w:sz w:val="20"/>
          <w:lang w:val="af-ZA"/>
        </w:rPr>
        <w:t xml:space="preserve"> </w:t>
      </w:r>
      <w:r w:rsidRPr="00A71D81">
        <w:rPr>
          <w:rFonts w:ascii="GHEA Grapalat" w:hAnsi="GHEA Grapalat" w:cs="Sylfaen"/>
          <w:sz w:val="20"/>
        </w:rPr>
        <w:t>մասնակցության</w:t>
      </w:r>
      <w:r w:rsidR="0069037F" w:rsidRPr="0069037F">
        <w:rPr>
          <w:rFonts w:ascii="GHEA Grapalat" w:hAnsi="GHEA Grapalat" w:cs="Sylfaen"/>
          <w:sz w:val="20"/>
          <w:lang w:val="af-ZA"/>
        </w:rPr>
        <w:t xml:space="preserve"> </w:t>
      </w:r>
      <w:r w:rsidRPr="00A71D81">
        <w:rPr>
          <w:rFonts w:ascii="GHEA Grapalat" w:hAnsi="GHEA Grapalat" w:cs="Sylfaen"/>
          <w:sz w:val="20"/>
        </w:rPr>
        <w:t>իրավունքի</w:t>
      </w:r>
      <w:r w:rsidR="0069037F" w:rsidRPr="0069037F">
        <w:rPr>
          <w:rFonts w:ascii="GHEA Grapalat" w:hAnsi="GHEA Grapalat" w:cs="Sylfaen"/>
          <w:sz w:val="20"/>
          <w:lang w:val="af-ZA"/>
        </w:rPr>
        <w:t xml:space="preserve"> </w:t>
      </w:r>
      <w:r w:rsidRPr="00A71D81">
        <w:rPr>
          <w:rFonts w:ascii="GHEA Grapalat" w:hAnsi="GHEA Grapalat" w:cs="Sylfaen"/>
          <w:sz w:val="20"/>
        </w:rPr>
        <w:t>պահանջները</w:t>
      </w:r>
      <w:r w:rsidR="0069037F" w:rsidRPr="0069037F">
        <w:rPr>
          <w:rFonts w:ascii="GHEA Grapalat" w:hAnsi="GHEA Grapalat" w:cs="Sylfaen"/>
          <w:sz w:val="20"/>
          <w:lang w:val="af-ZA"/>
        </w:rPr>
        <w:t xml:space="preserve"> </w:t>
      </w:r>
      <w:r w:rsidR="000206DA" w:rsidRPr="00A71D81">
        <w:rPr>
          <w:rFonts w:ascii="GHEA Grapalat" w:hAnsi="GHEA Grapalat" w:cs="Sylfaen"/>
          <w:sz w:val="20"/>
        </w:rPr>
        <w:t>և</w:t>
      </w:r>
      <w:r w:rsidR="0069037F" w:rsidRPr="0069037F">
        <w:rPr>
          <w:rFonts w:ascii="GHEA Grapalat" w:hAnsi="GHEA Grapalat" w:cs="Sylfaen"/>
          <w:sz w:val="20"/>
          <w:lang w:val="af-ZA"/>
        </w:rPr>
        <w:t xml:space="preserve"> </w:t>
      </w:r>
      <w:r w:rsidR="000206DA" w:rsidRPr="00A71D81">
        <w:rPr>
          <w:rFonts w:ascii="GHEA Grapalat" w:hAnsi="GHEA Grapalat" w:cs="Sylfaen"/>
          <w:sz w:val="20"/>
        </w:rPr>
        <w:t>դրանց</w:t>
      </w:r>
      <w:r w:rsidR="0069037F" w:rsidRPr="0069037F">
        <w:rPr>
          <w:rFonts w:ascii="GHEA Grapalat" w:hAnsi="GHEA Grapalat" w:cs="Sylfaen"/>
          <w:sz w:val="20"/>
          <w:lang w:val="af-ZA"/>
        </w:rPr>
        <w:t xml:space="preserve"> </w:t>
      </w:r>
      <w:r w:rsidR="000206DA" w:rsidRPr="00A71D81">
        <w:rPr>
          <w:rFonts w:ascii="GHEA Grapalat" w:hAnsi="GHEA Grapalat" w:cs="Sylfaen"/>
          <w:sz w:val="20"/>
        </w:rPr>
        <w:t>գնահատման</w:t>
      </w:r>
      <w:r w:rsidR="0069037F" w:rsidRPr="0069037F">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0069037F" w:rsidRPr="0069037F">
        <w:rPr>
          <w:rFonts w:ascii="GHEA Grapalat" w:hAnsi="GHEA Grapalat" w:cs="Sylfaen"/>
          <w:sz w:val="20"/>
          <w:lang w:val="af-ZA"/>
        </w:rPr>
        <w:t xml:space="preserve"> </w:t>
      </w:r>
      <w:r w:rsidR="000206DA" w:rsidRPr="00A71D81">
        <w:rPr>
          <w:rFonts w:ascii="GHEA Grapalat" w:hAnsi="GHEA Grapalat" w:cs="Times Armenian"/>
          <w:sz w:val="20"/>
          <w:lang w:val="af-ZA"/>
        </w:rPr>
        <w:t>ապահովում ներկայացնելու պայմանները</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0069037F" w:rsidRPr="0069037F">
        <w:rPr>
          <w:rFonts w:ascii="GHEA Grapalat" w:hAnsi="GHEA Grapalat" w:cs="Sylfaen"/>
          <w:sz w:val="20"/>
          <w:lang w:val="af-ZA"/>
        </w:rPr>
        <w:t xml:space="preserve"> </w:t>
      </w:r>
      <w:r w:rsidRPr="00A71D81">
        <w:rPr>
          <w:rFonts w:ascii="GHEA Grapalat" w:hAnsi="GHEA Grapalat" w:cs="Sylfaen"/>
          <w:sz w:val="20"/>
        </w:rPr>
        <w:t>պարզաբանումը</w:t>
      </w:r>
      <w:r w:rsidR="0069037F" w:rsidRPr="0069037F">
        <w:rPr>
          <w:rFonts w:ascii="GHEA Grapalat" w:hAnsi="GHEA Grapalat" w:cs="Sylfaen"/>
          <w:sz w:val="20"/>
          <w:lang w:val="af-ZA"/>
        </w:rPr>
        <w:t xml:space="preserve"> </w:t>
      </w:r>
      <w:r w:rsidRPr="00A71D81">
        <w:rPr>
          <w:rFonts w:ascii="GHEA Grapalat" w:hAnsi="GHEA Grapalat" w:cs="Sylfaen"/>
          <w:sz w:val="20"/>
        </w:rPr>
        <w:t>և</w:t>
      </w:r>
      <w:r w:rsidR="0069037F" w:rsidRPr="0069037F">
        <w:rPr>
          <w:rFonts w:ascii="GHEA Grapalat" w:hAnsi="GHEA Grapalat" w:cs="Sylfaen"/>
          <w:sz w:val="20"/>
          <w:lang w:val="af-ZA"/>
        </w:rPr>
        <w:t xml:space="preserve"> </w:t>
      </w:r>
      <w:r w:rsidRPr="00A71D81">
        <w:rPr>
          <w:rFonts w:ascii="GHEA Grapalat" w:hAnsi="GHEA Grapalat" w:cs="Sylfaen"/>
          <w:sz w:val="20"/>
        </w:rPr>
        <w:t>հրավերում</w:t>
      </w:r>
      <w:r w:rsidR="0069037F" w:rsidRPr="0069037F">
        <w:rPr>
          <w:rFonts w:ascii="GHEA Grapalat" w:hAnsi="GHEA Grapalat" w:cs="Sylfaen"/>
          <w:sz w:val="20"/>
          <w:lang w:val="af-ZA"/>
        </w:rPr>
        <w:t xml:space="preserve"> </w:t>
      </w:r>
      <w:r w:rsidRPr="00A71D81">
        <w:rPr>
          <w:rFonts w:ascii="GHEA Grapalat" w:hAnsi="GHEA Grapalat" w:cs="Sylfaen"/>
          <w:sz w:val="20"/>
        </w:rPr>
        <w:t>փոփոխություն</w:t>
      </w:r>
      <w:r w:rsidR="0069037F" w:rsidRPr="0069037F">
        <w:rPr>
          <w:rFonts w:ascii="GHEA Grapalat" w:hAnsi="GHEA Grapalat" w:cs="Sylfaen"/>
          <w:sz w:val="20"/>
          <w:lang w:val="af-ZA"/>
        </w:rPr>
        <w:t xml:space="preserve"> </w:t>
      </w:r>
      <w:r w:rsidRPr="00A71D81">
        <w:rPr>
          <w:rFonts w:ascii="GHEA Grapalat" w:hAnsi="GHEA Grapalat" w:cs="Sylfaen"/>
          <w:sz w:val="20"/>
        </w:rPr>
        <w:t>կատարելու</w:t>
      </w:r>
      <w:r w:rsidR="0069037F" w:rsidRPr="0069037F">
        <w:rPr>
          <w:rFonts w:ascii="GHEA Grapalat" w:hAnsi="GHEA Grapalat" w:cs="Sylfae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0069037F" w:rsidRPr="0069037F">
        <w:rPr>
          <w:rFonts w:ascii="GHEA Grapalat" w:hAnsi="GHEA Grapalat" w:cs="Sylfaen"/>
          <w:sz w:val="20"/>
          <w:lang w:val="af-ZA"/>
        </w:rPr>
        <w:t xml:space="preserve"> </w:t>
      </w:r>
      <w:r w:rsidRPr="00A71D81">
        <w:rPr>
          <w:rFonts w:ascii="GHEA Grapalat" w:hAnsi="GHEA Grapalat" w:cs="Sylfaen"/>
          <w:sz w:val="20"/>
        </w:rPr>
        <w:t>ներկայացնելու</w:t>
      </w:r>
      <w:r w:rsidR="0069037F" w:rsidRPr="0069037F">
        <w:rPr>
          <w:rFonts w:ascii="GHEA Grapalat" w:hAnsi="GHEA Grapalat" w:cs="Sylfae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0069037F" w:rsidRPr="0069037F">
        <w:rPr>
          <w:rFonts w:ascii="GHEA Grapalat" w:hAnsi="GHEA Grapalat" w:cs="Sylfae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0069037F" w:rsidRPr="0069037F">
        <w:rPr>
          <w:rFonts w:ascii="GHEA Grapalat" w:hAnsi="GHEA Grapalat" w:cs="Sylfae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r>
    </w:p>
    <w:p w:rsidR="00096865" w:rsidRPr="00A71D81" w:rsidRDefault="00087A30" w:rsidP="0069037F">
      <w:pPr>
        <w:ind w:firstLine="1134"/>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69037F" w:rsidRPr="0069037F">
        <w:rPr>
          <w:rFonts w:ascii="GHEA Grapalat" w:hAnsi="GHEA Grapalat" w:cs="Sylfae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69037F" w:rsidRPr="0069037F">
        <w:rPr>
          <w:rFonts w:ascii="GHEA Grapalat" w:hAnsi="GHEA Grapalat" w:cs="Sylfae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69037F" w:rsidRPr="0069037F">
        <w:rPr>
          <w:rFonts w:ascii="GHEA Grapalat" w:hAnsi="GHEA Grapalat" w:cs="Sylfaen"/>
          <w:sz w:val="20"/>
          <w:lang w:val="af-ZA"/>
        </w:rPr>
        <w:t xml:space="preserve"> </w:t>
      </w:r>
      <w:r w:rsidR="00096865" w:rsidRPr="00A71D81">
        <w:rPr>
          <w:rFonts w:ascii="GHEA Grapalat" w:hAnsi="GHEA Grapalat" w:cs="Sylfaen"/>
          <w:sz w:val="20"/>
        </w:rPr>
        <w:t>փոփոխություն</w:t>
      </w:r>
      <w:r w:rsidR="0069037F" w:rsidRPr="0069037F">
        <w:rPr>
          <w:rFonts w:ascii="GHEA Grapalat" w:hAnsi="GHEA Grapalat" w:cs="Sylfaen"/>
          <w:sz w:val="20"/>
          <w:lang w:val="af-ZA"/>
        </w:rPr>
        <w:t xml:space="preserve"> </w:t>
      </w:r>
      <w:r w:rsidR="00096865" w:rsidRPr="00A71D81">
        <w:rPr>
          <w:rFonts w:ascii="GHEA Grapalat" w:hAnsi="GHEA Grapalat" w:cs="Sylfaen"/>
          <w:sz w:val="20"/>
        </w:rPr>
        <w:t>կատարելու</w:t>
      </w:r>
      <w:r w:rsidR="0069037F" w:rsidRPr="0069037F">
        <w:rPr>
          <w:rFonts w:ascii="GHEA Grapalat" w:hAnsi="GHEA Grapalat" w:cs="Sylfaen"/>
          <w:sz w:val="20"/>
          <w:lang w:val="af-ZA"/>
        </w:rPr>
        <w:t xml:space="preserve"> </w:t>
      </w:r>
      <w:r w:rsidR="00096865" w:rsidRPr="00A71D81">
        <w:rPr>
          <w:rFonts w:ascii="GHEA Grapalat" w:hAnsi="GHEA Grapalat" w:cs="Sylfaen"/>
          <w:sz w:val="20"/>
        </w:rPr>
        <w:t>և</w:t>
      </w:r>
      <w:r w:rsidR="0069037F" w:rsidRPr="0069037F">
        <w:rPr>
          <w:rFonts w:ascii="GHEA Grapalat" w:hAnsi="GHEA Grapalat" w:cs="Sylfaen"/>
          <w:sz w:val="20"/>
          <w:lang w:val="af-ZA"/>
        </w:rPr>
        <w:t xml:space="preserve"> </w:t>
      </w:r>
      <w:r w:rsidR="00096865" w:rsidRPr="00A71D81">
        <w:rPr>
          <w:rFonts w:ascii="GHEA Grapalat" w:hAnsi="GHEA Grapalat" w:cs="Sylfaen"/>
          <w:sz w:val="20"/>
        </w:rPr>
        <w:t>դրանք</w:t>
      </w:r>
      <w:r w:rsidR="0069037F" w:rsidRPr="0069037F">
        <w:rPr>
          <w:rFonts w:ascii="GHEA Grapalat" w:hAnsi="GHEA Grapalat" w:cs="Sylfaen"/>
          <w:sz w:val="20"/>
          <w:lang w:val="af-ZA"/>
        </w:rPr>
        <w:t xml:space="preserve"> </w:t>
      </w:r>
      <w:r w:rsidR="00096865" w:rsidRPr="00A71D81">
        <w:rPr>
          <w:rFonts w:ascii="GHEA Grapalat" w:hAnsi="GHEA Grapalat" w:cs="Sylfaen"/>
          <w:sz w:val="20"/>
        </w:rPr>
        <w:t>հետ</w:t>
      </w:r>
      <w:r w:rsidR="0069037F" w:rsidRPr="0069037F">
        <w:rPr>
          <w:rFonts w:ascii="GHEA Grapalat" w:hAnsi="GHEA Grapalat" w:cs="Sylfaen"/>
          <w:sz w:val="20"/>
          <w:lang w:val="af-ZA"/>
        </w:rPr>
        <w:t xml:space="preserve"> </w:t>
      </w:r>
      <w:r w:rsidR="00096865" w:rsidRPr="00A71D81">
        <w:rPr>
          <w:rFonts w:ascii="GHEA Grapalat" w:hAnsi="GHEA Grapalat" w:cs="Sylfaen"/>
          <w:sz w:val="20"/>
        </w:rPr>
        <w:t>վերցնելու</w:t>
      </w:r>
      <w:r w:rsidR="0069037F" w:rsidRPr="0069037F">
        <w:rPr>
          <w:rFonts w:ascii="GHEA Grapalat" w:hAnsi="GHEA Grapalat" w:cs="Sylfae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69037F" w:rsidRPr="0069037F">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69037F" w:rsidRPr="0069037F">
        <w:rPr>
          <w:rFonts w:ascii="GHEA Grapalat" w:hAnsi="GHEA Grapalat" w:cs="Sylfaen"/>
          <w:sz w:val="20"/>
          <w:lang w:val="af-ZA"/>
        </w:rPr>
        <w:t xml:space="preserve"> </w:t>
      </w:r>
      <w:r w:rsidR="00AF7BE8" w:rsidRPr="00A71D81">
        <w:rPr>
          <w:rFonts w:ascii="GHEA Grapalat" w:hAnsi="GHEA Grapalat" w:cs="Sylfaen"/>
          <w:sz w:val="20"/>
        </w:rPr>
        <w:t>և</w:t>
      </w:r>
      <w:r w:rsidR="0069037F" w:rsidRPr="0069037F">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69037F" w:rsidRPr="0069037F">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69037F" w:rsidRPr="0069037F">
        <w:rPr>
          <w:rFonts w:ascii="GHEA Grapalat" w:hAnsi="GHEA Grapalat" w:cs="Sylfae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69037F" w:rsidRPr="0069037F">
        <w:rPr>
          <w:rFonts w:ascii="GHEA Grapalat" w:hAnsi="GHEA Grapalat" w:cs="Sylfae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0069037F" w:rsidRPr="0069037F">
        <w:rPr>
          <w:rFonts w:ascii="GHEA Grapalat" w:hAnsi="GHEA Grapalat" w:cs="Sylfaen"/>
          <w:sz w:val="20"/>
          <w:lang w:val="af-ZA"/>
        </w:rPr>
        <w:t xml:space="preserve"> </w:t>
      </w:r>
      <w:r w:rsidRPr="00A71D81">
        <w:rPr>
          <w:rFonts w:ascii="GHEA Grapalat" w:hAnsi="GHEA Grapalat" w:cs="Sylfaen"/>
          <w:sz w:val="20"/>
        </w:rPr>
        <w:t>չկայացած</w:t>
      </w:r>
      <w:r w:rsidR="0069037F" w:rsidRPr="0069037F">
        <w:rPr>
          <w:rFonts w:ascii="GHEA Grapalat" w:hAnsi="GHEA Grapalat" w:cs="Sylfae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0069037F" w:rsidRPr="0069037F">
        <w:rPr>
          <w:rFonts w:ascii="GHEA Grapalat" w:hAnsi="GHEA Grapalat" w:cs="Sylfae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0069037F" w:rsidRPr="0069037F">
        <w:rPr>
          <w:rFonts w:ascii="GHEA Grapalat" w:hAnsi="GHEA Grapalat" w:cs="Sylfaen"/>
          <w:sz w:val="20"/>
          <w:lang w:val="af-ZA"/>
        </w:rPr>
        <w:t xml:space="preserve"> </w:t>
      </w:r>
      <w:r w:rsidRPr="00A71D81">
        <w:rPr>
          <w:rFonts w:ascii="GHEA Grapalat" w:hAnsi="GHEA Grapalat" w:cs="Sylfaen"/>
          <w:sz w:val="20"/>
        </w:rPr>
        <w:t>հետ</w:t>
      </w:r>
      <w:r w:rsidR="0069037F" w:rsidRPr="0069037F">
        <w:rPr>
          <w:rFonts w:ascii="GHEA Grapalat" w:hAnsi="GHEA Grapalat" w:cs="Sylfaen"/>
          <w:sz w:val="20"/>
          <w:lang w:val="af-ZA"/>
        </w:rPr>
        <w:t xml:space="preserve"> </w:t>
      </w:r>
      <w:r w:rsidRPr="00A71D81">
        <w:rPr>
          <w:rFonts w:ascii="GHEA Grapalat" w:hAnsi="GHEA Grapalat" w:cs="Sylfaen"/>
          <w:sz w:val="20"/>
        </w:rPr>
        <w:t>կապված</w:t>
      </w:r>
      <w:r w:rsidR="0069037F" w:rsidRPr="0069037F">
        <w:rPr>
          <w:rFonts w:ascii="GHEA Grapalat" w:hAnsi="GHEA Grapalat" w:cs="Sylfae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0069037F" w:rsidRPr="0069037F">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0069037F" w:rsidRPr="0069037F">
        <w:rPr>
          <w:rFonts w:ascii="GHEA Grapalat" w:hAnsi="GHEA Grapalat" w:cs="Sylfaen"/>
          <w:sz w:val="20"/>
          <w:lang w:val="af-ZA"/>
        </w:rPr>
        <w:t xml:space="preserve"> </w:t>
      </w:r>
      <w:r w:rsidRPr="00A71D81">
        <w:rPr>
          <w:rFonts w:ascii="GHEA Grapalat" w:hAnsi="GHEA Grapalat" w:cs="Sylfaen"/>
          <w:sz w:val="20"/>
        </w:rPr>
        <w:t>որոշումները</w:t>
      </w:r>
      <w:r w:rsidR="0069037F" w:rsidRPr="0069037F">
        <w:rPr>
          <w:rFonts w:ascii="GHEA Grapalat" w:hAnsi="GHEA Grapalat" w:cs="Sylfaen"/>
          <w:sz w:val="20"/>
          <w:lang w:val="af-ZA"/>
        </w:rPr>
        <w:t xml:space="preserve"> </w:t>
      </w:r>
      <w:r w:rsidRPr="00A71D81">
        <w:rPr>
          <w:rFonts w:ascii="GHEA Grapalat" w:hAnsi="GHEA Grapalat" w:cs="Sylfaen"/>
          <w:sz w:val="20"/>
        </w:rPr>
        <w:t>բողոքարկելու</w:t>
      </w:r>
      <w:r w:rsidR="0069037F" w:rsidRPr="0069037F">
        <w:rPr>
          <w:rFonts w:ascii="GHEA Grapalat" w:hAnsi="GHEA Grapalat" w:cs="Sylfaen"/>
          <w:sz w:val="20"/>
          <w:lang w:val="af-ZA"/>
        </w:rPr>
        <w:t xml:space="preserve"> </w:t>
      </w:r>
      <w:r w:rsidRPr="00A71D81">
        <w:rPr>
          <w:rFonts w:ascii="GHEA Grapalat" w:hAnsi="GHEA Grapalat" w:cs="Sylfaen"/>
          <w:sz w:val="20"/>
        </w:rPr>
        <w:t>մասնակցի</w:t>
      </w:r>
      <w:r w:rsidR="0069037F" w:rsidRPr="0069037F">
        <w:rPr>
          <w:rFonts w:ascii="GHEA Grapalat" w:hAnsi="GHEA Grapalat" w:cs="Sylfaen"/>
          <w:sz w:val="20"/>
          <w:lang w:val="af-ZA"/>
        </w:rPr>
        <w:t xml:space="preserve"> </w:t>
      </w:r>
      <w:r w:rsidRPr="00A71D81">
        <w:rPr>
          <w:rFonts w:ascii="GHEA Grapalat" w:hAnsi="GHEA Grapalat" w:cs="Sylfaen"/>
          <w:sz w:val="20"/>
        </w:rPr>
        <w:t>իրավունքը</w:t>
      </w:r>
      <w:r w:rsidR="0069037F" w:rsidRPr="0069037F">
        <w:rPr>
          <w:rFonts w:ascii="GHEA Grapalat" w:hAnsi="GHEA Grapalat" w:cs="Sylfaen"/>
          <w:sz w:val="20"/>
          <w:lang w:val="af-ZA"/>
        </w:rPr>
        <w:t xml:space="preserve"> </w:t>
      </w:r>
      <w:r w:rsidRPr="00A71D81">
        <w:rPr>
          <w:rFonts w:ascii="GHEA Grapalat" w:hAnsi="GHEA Grapalat" w:cs="Sylfaen"/>
          <w:sz w:val="20"/>
        </w:rPr>
        <w:t>և</w:t>
      </w:r>
      <w:r w:rsidR="0069037F" w:rsidRPr="0069037F">
        <w:rPr>
          <w:rFonts w:ascii="GHEA Grapalat" w:hAnsi="GHEA Grapalat" w:cs="Sylfae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8A1772">
        <w:rPr>
          <w:rFonts w:ascii="GHEA Grapalat" w:hAnsi="GHEA Grapalat" w:cs="Sylfaen"/>
          <w:b/>
          <w:sz w:val="20"/>
        </w:rPr>
        <w:t>ԳՆԱՆՇՄԱՆՀԱՐՑՄԱՆ</w:t>
      </w:r>
      <w:r w:rsidR="004E1503" w:rsidRPr="00A71D81">
        <w:rPr>
          <w:rFonts w:ascii="GHEA Grapalat" w:hAnsi="GHEA Grapalat" w:cs="Sylfaen"/>
          <w:b/>
          <w:sz w:val="20"/>
        </w:rPr>
        <w:t>ՄՐՑՈՒՅԹ</w:t>
      </w:r>
      <w:r w:rsidRPr="00A71D81">
        <w:rPr>
          <w:rFonts w:ascii="GHEA Grapalat" w:hAnsi="GHEA Grapalat" w:cs="Sylfaen"/>
          <w:b/>
          <w:sz w:val="20"/>
        </w:rPr>
        <w:t>ԻՀԱՅՏԸՊԱՏՐԱՍՏԵԼՈՒՀՐԱՀԱՆԳ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0069037F" w:rsidRPr="00D44D52">
        <w:rPr>
          <w:rFonts w:ascii="GHEA Grapalat" w:hAnsi="GHEA Grapalat" w:cs="Sylfae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0069037F" w:rsidRPr="00D44D52">
        <w:rPr>
          <w:rFonts w:ascii="GHEA Grapalat" w:hAnsi="GHEA Grapalat" w:cs="Sylfae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69037F">
      <w:pPr>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69037F" w:rsidRDefault="00096865" w:rsidP="00EF3662">
      <w:pPr>
        <w:jc w:val="both"/>
        <w:rPr>
          <w:rFonts w:ascii="GHEA Grapalat" w:hAnsi="GHEA Grapalat" w:cs="Times Armenian"/>
          <w:sz w:val="20"/>
          <w:lang w:val="af-ZA"/>
        </w:rPr>
      </w:pPr>
      <w:r w:rsidRPr="00A71D81">
        <w:rPr>
          <w:rFonts w:ascii="GHEA Grapalat" w:hAnsi="GHEA Grapalat" w:cs="Sylfaen"/>
          <w:sz w:val="20"/>
        </w:rPr>
        <w:t>Սույն</w:t>
      </w:r>
      <w:r w:rsidR="0069037F" w:rsidRPr="0069037F">
        <w:rPr>
          <w:rFonts w:ascii="GHEA Grapalat" w:hAnsi="GHEA Grapalat" w:cs="Sylfaen"/>
          <w:sz w:val="20"/>
          <w:lang w:val="af-ZA"/>
        </w:rPr>
        <w:t xml:space="preserve"> </w:t>
      </w:r>
      <w:r w:rsidRPr="00A71D81">
        <w:rPr>
          <w:rFonts w:ascii="GHEA Grapalat" w:hAnsi="GHEA Grapalat" w:cs="Sylfaen"/>
          <w:sz w:val="20"/>
        </w:rPr>
        <w:t>հրավերը</w:t>
      </w:r>
      <w:r w:rsidR="0069037F" w:rsidRPr="0069037F">
        <w:rPr>
          <w:rFonts w:ascii="GHEA Grapalat" w:hAnsi="GHEA Grapalat" w:cs="Sylfaen"/>
          <w:sz w:val="20"/>
          <w:lang w:val="af-ZA"/>
        </w:rPr>
        <w:t xml:space="preserve"> </w:t>
      </w:r>
      <w:r w:rsidRPr="00A71D81">
        <w:rPr>
          <w:rFonts w:ascii="GHEA Grapalat" w:hAnsi="GHEA Grapalat" w:cs="Sylfaen"/>
          <w:sz w:val="20"/>
        </w:rPr>
        <w:t>տրամադրվում</w:t>
      </w:r>
      <w:r w:rsidR="0069037F" w:rsidRPr="0069037F">
        <w:rPr>
          <w:rFonts w:ascii="GHEA Grapalat" w:hAnsi="GHEA Grapalat" w:cs="Sylfaen"/>
          <w:sz w:val="20"/>
          <w:lang w:val="af-ZA"/>
        </w:rPr>
        <w:t xml:space="preserve"> </w:t>
      </w:r>
      <w:r w:rsidRPr="00A71D81">
        <w:rPr>
          <w:rFonts w:ascii="GHEA Grapalat" w:hAnsi="GHEA Grapalat" w:cs="Sylfaen"/>
          <w:sz w:val="20"/>
        </w:rPr>
        <w:t>է</w:t>
      </w:r>
      <w:r w:rsidR="0069037F" w:rsidRPr="0069037F">
        <w:rPr>
          <w:rFonts w:ascii="GHEA Grapalat" w:hAnsi="GHEA Grapalat" w:cs="Sylfaen"/>
          <w:sz w:val="20"/>
          <w:lang w:val="af-ZA"/>
        </w:rPr>
        <w:t xml:space="preserve"> </w:t>
      </w:r>
      <w:r w:rsidRPr="00A71D81">
        <w:rPr>
          <w:rFonts w:ascii="GHEA Grapalat" w:hAnsi="GHEA Grapalat" w:cs="Sylfaen"/>
          <w:sz w:val="20"/>
        </w:rPr>
        <w:t>ի</w:t>
      </w:r>
      <w:r w:rsidR="0069037F" w:rsidRPr="0069037F">
        <w:rPr>
          <w:rFonts w:ascii="GHEA Grapalat" w:hAnsi="GHEA Grapalat" w:cs="Sylfaen"/>
          <w:sz w:val="20"/>
          <w:lang w:val="af-ZA"/>
        </w:rPr>
        <w:t xml:space="preserve"> </w:t>
      </w:r>
      <w:r w:rsidRPr="00A71D81">
        <w:rPr>
          <w:rFonts w:ascii="GHEA Grapalat" w:hAnsi="GHEA Grapalat" w:cs="Sylfaen"/>
          <w:sz w:val="20"/>
        </w:rPr>
        <w:t>լրումն</w:t>
      </w:r>
      <w:r w:rsidR="0069037F" w:rsidRPr="0069037F">
        <w:rPr>
          <w:rFonts w:ascii="GHEA Grapalat" w:hAnsi="GHEA Grapalat" w:cs="Sylfaen"/>
          <w:sz w:val="20"/>
          <w:lang w:val="af-ZA"/>
        </w:rPr>
        <w:t xml:space="preserve"> </w:t>
      </w:r>
      <w:r w:rsidR="0069037F" w:rsidRPr="0069037F">
        <w:rPr>
          <w:rFonts w:ascii="Arial Unicode" w:hAnsi="Arial Unicode"/>
          <w:lang w:val="ru-RU"/>
        </w:rPr>
        <w:t>Գ</w:t>
      </w:r>
      <w:r w:rsidR="00550608" w:rsidRPr="0069037F">
        <w:rPr>
          <w:rFonts w:ascii="Arial Unicode" w:hAnsi="Arial Unicode"/>
          <w:lang w:val="ru-RU"/>
        </w:rPr>
        <w:t>Մ</w:t>
      </w:r>
      <w:r w:rsidR="00550608" w:rsidRPr="0069037F">
        <w:rPr>
          <w:rFonts w:ascii="Arial Unicode" w:hAnsi="Arial Unicode"/>
          <w:lang w:val="af-ZA"/>
        </w:rPr>
        <w:t>-</w:t>
      </w:r>
      <w:r w:rsidR="00550608" w:rsidRPr="0069037F">
        <w:rPr>
          <w:rFonts w:ascii="Arial Unicode" w:hAnsi="Arial Unicode"/>
          <w:lang w:val="ru-RU"/>
        </w:rPr>
        <w:t>ԳՀԱՊՁԲ</w:t>
      </w:r>
      <w:r w:rsidR="00550608" w:rsidRPr="0069037F">
        <w:rPr>
          <w:rFonts w:ascii="Arial Unicode" w:hAnsi="Arial Unicode"/>
          <w:lang w:val="af-ZA"/>
        </w:rPr>
        <w:t>-23/01</w:t>
      </w:r>
      <w:r w:rsidR="0069037F" w:rsidRPr="0069037F">
        <w:rPr>
          <w:rFonts w:ascii="GHEA Grapalat" w:hAnsi="GHEA Grapalat" w:cs="Times Armenian"/>
          <w:sz w:val="20"/>
          <w:lang w:val="af-ZA"/>
        </w:rPr>
        <w:t xml:space="preserve"> </w:t>
      </w:r>
      <w:r w:rsidR="0069037F" w:rsidRPr="00A71D81">
        <w:rPr>
          <w:rFonts w:ascii="GHEA Grapalat" w:hAnsi="GHEA Grapalat" w:cs="Sylfaen"/>
          <w:sz w:val="20"/>
        </w:rPr>
        <w:t>Ծ</w:t>
      </w:r>
      <w:r w:rsidRPr="00A71D81">
        <w:rPr>
          <w:rFonts w:ascii="GHEA Grapalat" w:hAnsi="GHEA Grapalat" w:cs="Sylfaen"/>
          <w:sz w:val="20"/>
        </w:rPr>
        <w:t>ածկա</w:t>
      </w:r>
      <w:r w:rsidRPr="00A71D81">
        <w:rPr>
          <w:rFonts w:ascii="GHEA Grapalat" w:hAnsi="GHEA Grapalat" w:cs="Times Armenian"/>
          <w:sz w:val="20"/>
        </w:rPr>
        <w:t>գ</w:t>
      </w:r>
      <w:r w:rsidRPr="00A71D81">
        <w:rPr>
          <w:rFonts w:ascii="GHEA Grapalat" w:hAnsi="GHEA Grapalat" w:cs="Sylfaen"/>
          <w:sz w:val="20"/>
        </w:rPr>
        <w:t>րով</w:t>
      </w:r>
      <w:r w:rsidR="0069037F" w:rsidRPr="0069037F">
        <w:rPr>
          <w:rFonts w:ascii="GHEA Grapalat" w:hAnsi="GHEA Grapalat" w:cs="Sylfaen"/>
          <w:sz w:val="20"/>
          <w:lang w:val="af-ZA"/>
        </w:rPr>
        <w:t xml:space="preserve"> </w:t>
      </w:r>
      <w:r w:rsidRPr="00A71D81">
        <w:rPr>
          <w:rFonts w:ascii="GHEA Grapalat" w:hAnsi="GHEA Grapalat" w:cs="Sylfaen"/>
          <w:sz w:val="20"/>
        </w:rPr>
        <w:t>անցկացվող</w:t>
      </w:r>
      <w:r w:rsidR="0069037F" w:rsidRPr="0069037F">
        <w:rPr>
          <w:rFonts w:ascii="GHEA Grapalat" w:hAnsi="GHEA Grapalat" w:cs="Sylfae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0069037F" w:rsidRPr="0069037F">
        <w:rPr>
          <w:rFonts w:ascii="GHEA Grapalat" w:hAnsi="GHEA Grapalat" w:cs="Sylfaen"/>
          <w:sz w:val="20"/>
          <w:lang w:val="af-ZA"/>
        </w:rPr>
        <w:t xml:space="preserve"> </w:t>
      </w:r>
      <w:r w:rsidRPr="00A71D81">
        <w:rPr>
          <w:rFonts w:ascii="GHEA Grapalat" w:hAnsi="GHEA Grapalat" w:cs="Sylfaen"/>
          <w:sz w:val="20"/>
        </w:rPr>
        <w:t>հրավերը</w:t>
      </w:r>
      <w:r w:rsidR="0069037F" w:rsidRPr="0069037F">
        <w:rPr>
          <w:rFonts w:ascii="GHEA Grapalat" w:hAnsi="GHEA Grapalat" w:cs="Sylfaen"/>
          <w:sz w:val="20"/>
          <w:lang w:val="af-ZA"/>
        </w:rPr>
        <w:t xml:space="preserve"> </w:t>
      </w:r>
      <w:r w:rsidRPr="00A71D81">
        <w:rPr>
          <w:rFonts w:ascii="GHEA Grapalat" w:hAnsi="GHEA Grapalat" w:cs="Sylfaen"/>
          <w:sz w:val="20"/>
        </w:rPr>
        <w:t>կազմվել</w:t>
      </w:r>
      <w:r w:rsidR="0069037F" w:rsidRPr="0069037F">
        <w:rPr>
          <w:rFonts w:ascii="GHEA Grapalat" w:hAnsi="GHEA Grapalat" w:cs="Sylfaen"/>
          <w:sz w:val="20"/>
          <w:lang w:val="af-ZA"/>
        </w:rPr>
        <w:t xml:space="preserve"> </w:t>
      </w:r>
      <w:r w:rsidRPr="00A71D81">
        <w:rPr>
          <w:rFonts w:ascii="GHEA Grapalat" w:hAnsi="GHEA Grapalat" w:cs="Sylfaen"/>
          <w:sz w:val="20"/>
        </w:rPr>
        <w:t>է</w:t>
      </w:r>
      <w:r w:rsidR="0069037F" w:rsidRPr="0069037F">
        <w:rPr>
          <w:rFonts w:ascii="GHEA Grapalat" w:hAnsi="GHEA Grapalat" w:cs="Sylfae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0069037F" w:rsidRPr="0069037F">
        <w:rPr>
          <w:rFonts w:ascii="GHEA Grapalat" w:hAnsi="GHEA Grapalat" w:cs="Sylfaen"/>
          <w:sz w:val="20"/>
          <w:lang w:val="af-ZA"/>
        </w:rPr>
        <w:t xml:space="preserve"> </w:t>
      </w:r>
      <w:r w:rsidRPr="00A71D81">
        <w:rPr>
          <w:rFonts w:ascii="GHEA Grapalat" w:hAnsi="GHEA Grapalat" w:cs="Sylfaen"/>
          <w:sz w:val="20"/>
        </w:rPr>
        <w:t>մասին</w:t>
      </w:r>
      <w:r w:rsidR="0069037F" w:rsidRPr="0069037F">
        <w:rPr>
          <w:rFonts w:ascii="GHEA Grapalat" w:hAnsi="GHEA Grapalat" w:cs="Sylfaen"/>
          <w:sz w:val="20"/>
          <w:lang w:val="af-ZA"/>
        </w:rPr>
        <w:t xml:space="preserve"> </w:t>
      </w:r>
      <w:r w:rsidRPr="00A71D81">
        <w:rPr>
          <w:rFonts w:ascii="GHEA Grapalat" w:hAnsi="GHEA Grapalat" w:cs="Sylfaen"/>
          <w:sz w:val="20"/>
        </w:rPr>
        <w:t>ՀՀ</w:t>
      </w:r>
      <w:r w:rsidR="0069037F" w:rsidRPr="0069037F">
        <w:rPr>
          <w:rFonts w:ascii="GHEA Grapalat" w:hAnsi="GHEA Grapalat" w:cs="Sylfae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0069037F" w:rsidRPr="0069037F">
        <w:rPr>
          <w:rFonts w:ascii="GHEA Grapalat" w:hAnsi="GHEA Grapalat" w:cs="Sylfae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00A76C15" w:rsidRPr="00A71D81">
        <w:rPr>
          <w:rFonts w:ascii="GHEA Grapalat" w:hAnsi="GHEA Grapalat"/>
          <w:sz w:val="20"/>
          <w:lang w:val="af-ZA"/>
        </w:rPr>
        <w:t>«</w:t>
      </w:r>
      <w:r w:rsidRPr="00A71D81">
        <w:rPr>
          <w:rFonts w:ascii="GHEA Grapalat" w:hAnsi="GHEA Grapalat" w:cs="Sylfaen"/>
          <w:sz w:val="20"/>
        </w:rPr>
        <w:t>Գնումների</w:t>
      </w:r>
      <w:r w:rsidR="0069037F" w:rsidRPr="0069037F">
        <w:rPr>
          <w:rFonts w:ascii="GHEA Grapalat" w:hAnsi="GHEA Grapalat" w:cs="Sylfae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cs="Sylfaen"/>
          <w:sz w:val="20"/>
        </w:rPr>
        <w:t>ՀՀ</w:t>
      </w:r>
      <w:r w:rsidR="0069037F" w:rsidRPr="0069037F">
        <w:rPr>
          <w:rFonts w:ascii="GHEA Grapalat" w:hAnsi="GHEA Grapalat" w:cs="Sylfae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Sylfaen"/>
          <w:sz w:val="20"/>
        </w:rPr>
        <w:t>ՀՀ</w:t>
      </w:r>
      <w:r w:rsidR="0069037F" w:rsidRPr="0069037F">
        <w:rPr>
          <w:rFonts w:ascii="GHEA Grapalat" w:hAnsi="GHEA Grapalat" w:cs="Sylfae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0069037F" w:rsidRPr="0069037F">
        <w:rPr>
          <w:rFonts w:ascii="GHEA Grapalat" w:hAnsi="GHEA Grapalat" w:cs="Sylfaen"/>
          <w:sz w:val="20"/>
          <w:lang w:val="af-ZA"/>
        </w:rPr>
        <w:t xml:space="preserve"> </w:t>
      </w:r>
      <w:r w:rsidRPr="00A71D81">
        <w:rPr>
          <w:rFonts w:ascii="GHEA Grapalat" w:hAnsi="GHEA Grapalat" w:cs="Sylfaen"/>
          <w:sz w:val="20"/>
        </w:rPr>
        <w:t>որոշմամբ</w:t>
      </w:r>
      <w:r w:rsidR="0069037F" w:rsidRPr="0069037F">
        <w:rPr>
          <w:rFonts w:ascii="GHEA Grapalat" w:hAnsi="GHEA Grapalat" w:cs="Sylfaen"/>
          <w:sz w:val="20"/>
          <w:lang w:val="af-ZA"/>
        </w:rPr>
        <w:t xml:space="preserve"> </w:t>
      </w:r>
      <w:r w:rsidRPr="00A71D81">
        <w:rPr>
          <w:rFonts w:ascii="GHEA Grapalat" w:hAnsi="GHEA Grapalat" w:cs="Sylfaen"/>
          <w:sz w:val="20"/>
        </w:rPr>
        <w:t>հաստատված</w:t>
      </w:r>
      <w:r w:rsidR="0069037F" w:rsidRPr="0069037F">
        <w:rPr>
          <w:rFonts w:ascii="GHEA Grapalat" w:hAnsi="GHEA Grapalat" w:cs="Sylfae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0069037F" w:rsidRPr="0069037F">
        <w:rPr>
          <w:rFonts w:ascii="GHEA Grapalat" w:hAnsi="GHEA Grapalat" w:cs="Sylfae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0069037F" w:rsidRPr="0069037F">
        <w:rPr>
          <w:rFonts w:ascii="GHEA Grapalat" w:hAnsi="GHEA Grapalat" w:cs="Sylfae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0069037F" w:rsidRPr="0069037F">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69037F" w:rsidRPr="0069037F">
        <w:rPr>
          <w:rFonts w:ascii="GHEA Grapalat" w:hAnsi="GHEA Grapalat" w:cs="Times Armenian"/>
          <w:sz w:val="20"/>
          <w:lang w:val="af-ZA"/>
        </w:rPr>
        <w:t xml:space="preserve"> </w:t>
      </w:r>
      <w:r w:rsidRPr="00A71D81">
        <w:rPr>
          <w:rFonts w:ascii="GHEA Grapalat" w:hAnsi="GHEA Grapalat" w:cs="Sylfaen"/>
          <w:sz w:val="20"/>
        </w:rPr>
        <w:t>և</w:t>
      </w:r>
      <w:r w:rsidR="0069037F" w:rsidRPr="0069037F">
        <w:rPr>
          <w:rFonts w:ascii="GHEA Grapalat" w:hAnsi="GHEA Grapalat" w:cs="Sylfaen"/>
          <w:sz w:val="20"/>
          <w:lang w:val="af-ZA"/>
        </w:rPr>
        <w:t xml:space="preserve"> </w:t>
      </w:r>
      <w:r w:rsidRPr="00A71D81">
        <w:rPr>
          <w:rFonts w:ascii="GHEA Grapalat" w:hAnsi="GHEA Grapalat" w:cs="Sylfaen"/>
          <w:sz w:val="20"/>
        </w:rPr>
        <w:t>այլ</w:t>
      </w:r>
      <w:r w:rsidR="0069037F" w:rsidRPr="0069037F">
        <w:rPr>
          <w:rFonts w:ascii="GHEA Grapalat" w:hAnsi="GHEA Grapalat" w:cs="Sylfaen"/>
          <w:sz w:val="20"/>
          <w:lang w:val="af-ZA"/>
        </w:rPr>
        <w:t xml:space="preserve"> </w:t>
      </w:r>
      <w:r w:rsidRPr="00A71D81">
        <w:rPr>
          <w:rFonts w:ascii="GHEA Grapalat" w:hAnsi="GHEA Grapalat" w:cs="Sylfaen"/>
          <w:sz w:val="20"/>
        </w:rPr>
        <w:t>իրավական</w:t>
      </w:r>
      <w:r w:rsidR="0069037F" w:rsidRPr="0069037F">
        <w:rPr>
          <w:rFonts w:ascii="GHEA Grapalat" w:hAnsi="GHEA Grapalat" w:cs="Sylfaen"/>
          <w:sz w:val="20"/>
          <w:lang w:val="af-ZA"/>
        </w:rPr>
        <w:t xml:space="preserve"> </w:t>
      </w:r>
      <w:r w:rsidRPr="00A71D81">
        <w:rPr>
          <w:rFonts w:ascii="GHEA Grapalat" w:hAnsi="GHEA Grapalat" w:cs="Sylfaen"/>
          <w:sz w:val="20"/>
        </w:rPr>
        <w:t>ակտերի</w:t>
      </w:r>
      <w:r w:rsidR="0069037F" w:rsidRPr="0069037F">
        <w:rPr>
          <w:rFonts w:ascii="GHEA Grapalat" w:hAnsi="GHEA Grapalat" w:cs="Sylfaen"/>
          <w:sz w:val="20"/>
          <w:lang w:val="af-ZA"/>
        </w:rPr>
        <w:t xml:space="preserve"> </w:t>
      </w:r>
      <w:r w:rsidRPr="00A71D81">
        <w:rPr>
          <w:rFonts w:ascii="GHEA Grapalat" w:hAnsi="GHEA Grapalat" w:cs="Sylfaen"/>
          <w:sz w:val="20"/>
        </w:rPr>
        <w:t>պահանջներին</w:t>
      </w:r>
      <w:r w:rsidR="0069037F" w:rsidRPr="0069037F">
        <w:rPr>
          <w:rFonts w:ascii="GHEA Grapalat" w:hAnsi="GHEA Grapalat" w:cs="Sylfaen"/>
          <w:sz w:val="20"/>
          <w:lang w:val="af-ZA"/>
        </w:rPr>
        <w:t xml:space="preserve"> </w:t>
      </w:r>
      <w:r w:rsidRPr="00A71D81">
        <w:rPr>
          <w:rFonts w:ascii="GHEA Grapalat" w:hAnsi="GHEA Grapalat" w:cs="Sylfaen"/>
          <w:sz w:val="20"/>
        </w:rPr>
        <w:t>համապատասխան</w:t>
      </w:r>
      <w:r w:rsidR="0069037F" w:rsidRPr="0069037F">
        <w:rPr>
          <w:rFonts w:ascii="GHEA Grapalat" w:hAnsi="GHEA Grapalat" w:cs="Sylfaen"/>
          <w:sz w:val="20"/>
          <w:lang w:val="af-ZA"/>
        </w:rPr>
        <w:t xml:space="preserve"> </w:t>
      </w:r>
      <w:r w:rsidRPr="00A71D81">
        <w:rPr>
          <w:rFonts w:ascii="GHEA Grapalat" w:hAnsi="GHEA Grapalat" w:cs="Sylfaen"/>
          <w:sz w:val="20"/>
        </w:rPr>
        <w:t>և</w:t>
      </w:r>
      <w:r w:rsidR="0069037F" w:rsidRPr="0069037F">
        <w:rPr>
          <w:rFonts w:ascii="GHEA Grapalat" w:hAnsi="GHEA Grapalat" w:cs="Sylfaen"/>
          <w:sz w:val="20"/>
          <w:lang w:val="af-ZA"/>
        </w:rPr>
        <w:t xml:space="preserve"> </w:t>
      </w:r>
      <w:r w:rsidRPr="00A71D81">
        <w:rPr>
          <w:rFonts w:ascii="GHEA Grapalat" w:hAnsi="GHEA Grapalat" w:cs="Sylfaen"/>
          <w:sz w:val="20"/>
        </w:rPr>
        <w:t>նպատակունի</w:t>
      </w:r>
      <w:r w:rsidR="0069037F" w:rsidRPr="0069037F">
        <w:rPr>
          <w:rFonts w:ascii="GHEA Grapalat" w:hAnsi="GHEA Grapalat" w:cs="Sylfaen"/>
          <w:sz w:val="20"/>
          <w:lang w:val="af-ZA"/>
        </w:rPr>
        <w:t xml:space="preserve"> </w:t>
      </w:r>
      <w:r w:rsidR="00A00E74" w:rsidRPr="00A71D81">
        <w:rPr>
          <w:rFonts w:ascii="GHEA Grapalat" w:hAnsi="GHEA Grapalat"/>
          <w:sz w:val="20"/>
          <w:lang w:val="af-ZA"/>
        </w:rPr>
        <w:t>«</w:t>
      </w:r>
      <w:r w:rsidR="000545AC">
        <w:rPr>
          <w:rFonts w:ascii="GHEA Grapalat" w:hAnsi="GHEA Grapalat" w:cs="Sylfaen"/>
          <w:sz w:val="20"/>
          <w:lang w:val="ru-RU"/>
        </w:rPr>
        <w:t>ԳՈՌԱՎԱՆԻ</w:t>
      </w:r>
      <w:r w:rsidR="000545AC" w:rsidRPr="000545AC">
        <w:rPr>
          <w:rFonts w:ascii="GHEA Grapalat" w:hAnsi="GHEA Grapalat" w:cs="Sylfaen"/>
          <w:sz w:val="20"/>
          <w:lang w:val="af-ZA"/>
        </w:rPr>
        <w:t xml:space="preserve"> </w:t>
      </w:r>
      <w:r w:rsidR="000545AC">
        <w:rPr>
          <w:rFonts w:ascii="GHEA Grapalat" w:hAnsi="GHEA Grapalat" w:cs="Sylfaen"/>
          <w:sz w:val="20"/>
          <w:lang w:val="ru-RU"/>
        </w:rPr>
        <w:t>ԳՈՌ</w:t>
      </w:r>
      <w:r w:rsidR="000545AC" w:rsidRPr="000545AC">
        <w:rPr>
          <w:rFonts w:ascii="GHEA Grapalat" w:hAnsi="GHEA Grapalat" w:cs="Sylfaen"/>
          <w:sz w:val="20"/>
          <w:lang w:val="af-ZA"/>
        </w:rPr>
        <w:t xml:space="preserve"> </w:t>
      </w:r>
      <w:r w:rsidR="000545AC">
        <w:rPr>
          <w:rFonts w:ascii="GHEA Grapalat" w:hAnsi="GHEA Grapalat" w:cs="Sylfaen"/>
          <w:sz w:val="20"/>
          <w:lang w:val="ru-RU"/>
        </w:rPr>
        <w:t>ՆՈՒՀ</w:t>
      </w:r>
      <w:r w:rsidR="00A00E74" w:rsidRPr="00A71D81">
        <w:rPr>
          <w:rFonts w:ascii="GHEA Grapalat" w:hAnsi="GHEA Grapalat"/>
          <w:sz w:val="20"/>
          <w:lang w:val="af-ZA"/>
        </w:rPr>
        <w:t>»</w:t>
      </w:r>
      <w:r w:rsidR="0069037F">
        <w:rPr>
          <w:rFonts w:ascii="GHEA Grapalat" w:hAnsi="GHEA Grapalat"/>
          <w:sz w:val="20"/>
          <w:lang w:val="af-ZA"/>
        </w:rPr>
        <w:t xml:space="preserve"> ՀՈԱԿ</w:t>
      </w:r>
      <w:r w:rsidR="00A00E74" w:rsidRPr="00A71D81">
        <w:rPr>
          <w:rFonts w:ascii="GHEA Grapalat" w:hAnsi="GHEA Grapalat"/>
          <w:sz w:val="20"/>
          <w:lang w:val="af-ZA"/>
        </w:rPr>
        <w:t>-</w:t>
      </w:r>
      <w:r w:rsidR="00A00E74" w:rsidRPr="00A71D81">
        <w:rPr>
          <w:rFonts w:ascii="GHEA Grapalat" w:hAnsi="GHEA Grapalat"/>
          <w:sz w:val="20"/>
        </w:rPr>
        <w:t>ի</w:t>
      </w:r>
      <w:r w:rsidR="000545AC" w:rsidRPr="000545AC">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0069037F" w:rsidRPr="0069037F">
        <w:rPr>
          <w:rFonts w:ascii="GHEA Grapalat" w:hAnsi="GHEA Grapalat" w:cs="Times Armenian"/>
          <w:sz w:val="20"/>
          <w:lang w:val="af-ZA"/>
        </w:rPr>
        <w:t xml:space="preserve"> </w:t>
      </w:r>
      <w:r w:rsidRPr="00A71D81">
        <w:rPr>
          <w:rFonts w:ascii="GHEA Grapalat" w:hAnsi="GHEA Grapalat" w:cs="Sylfaen"/>
          <w:sz w:val="20"/>
        </w:rPr>
        <w:t>կողմից</w:t>
      </w:r>
      <w:r w:rsidR="0069037F" w:rsidRPr="0069037F">
        <w:rPr>
          <w:rFonts w:ascii="GHEA Grapalat" w:hAnsi="GHEA Grapalat" w:cs="Sylfaen"/>
          <w:sz w:val="20"/>
          <w:lang w:val="af-ZA"/>
        </w:rPr>
        <w:t xml:space="preserve"> </w:t>
      </w:r>
      <w:r w:rsidRPr="00A71D81">
        <w:rPr>
          <w:rFonts w:ascii="GHEA Grapalat" w:hAnsi="GHEA Grapalat" w:cs="Sylfaen"/>
          <w:sz w:val="20"/>
        </w:rPr>
        <w:t>հայտարարված</w:t>
      </w:r>
      <w:r w:rsidR="0069037F" w:rsidRPr="0069037F">
        <w:rPr>
          <w:rFonts w:ascii="GHEA Grapalat" w:hAnsi="GHEA Grapalat" w:cs="Sylfae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69037F" w:rsidRPr="0069037F">
        <w:rPr>
          <w:rFonts w:ascii="GHEA Grapalat" w:hAnsi="GHEA Grapalat" w:cs="Sylfaen"/>
          <w:sz w:val="20"/>
          <w:lang w:val="af-ZA"/>
        </w:rPr>
        <w:t xml:space="preserve"> </w:t>
      </w:r>
      <w:r w:rsidRPr="00A71D81">
        <w:rPr>
          <w:rFonts w:ascii="GHEA Grapalat" w:hAnsi="GHEA Grapalat" w:cs="Sylfaen"/>
          <w:sz w:val="20"/>
        </w:rPr>
        <w:t>մասնակցելու</w:t>
      </w:r>
      <w:r w:rsidR="0069037F" w:rsidRPr="0069037F">
        <w:rPr>
          <w:rFonts w:ascii="GHEA Grapalat" w:hAnsi="GHEA Grapalat" w:cs="Sylfaen"/>
          <w:sz w:val="20"/>
          <w:lang w:val="af-ZA"/>
        </w:rPr>
        <w:t xml:space="preserve"> </w:t>
      </w:r>
      <w:r w:rsidRPr="00A71D81">
        <w:rPr>
          <w:rFonts w:ascii="GHEA Grapalat" w:hAnsi="GHEA Grapalat" w:cs="Sylfaen"/>
          <w:sz w:val="20"/>
        </w:rPr>
        <w:t>մտադրություն</w:t>
      </w:r>
      <w:r w:rsidR="0069037F" w:rsidRPr="0069037F">
        <w:rPr>
          <w:rFonts w:ascii="GHEA Grapalat" w:hAnsi="GHEA Grapalat" w:cs="Sylfaen"/>
          <w:sz w:val="20"/>
          <w:lang w:val="af-ZA"/>
        </w:rPr>
        <w:t xml:space="preserve"> </w:t>
      </w:r>
      <w:r w:rsidRPr="00A71D81">
        <w:rPr>
          <w:rFonts w:ascii="GHEA Grapalat" w:hAnsi="GHEA Grapalat" w:cs="Sylfaen"/>
          <w:sz w:val="20"/>
        </w:rPr>
        <w:t>ունեցող</w:t>
      </w:r>
      <w:r w:rsidR="0069037F" w:rsidRPr="0069037F">
        <w:rPr>
          <w:rFonts w:ascii="GHEA Grapalat" w:hAnsi="GHEA Grapalat" w:cs="Sylfae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0069037F" w:rsidRPr="0069037F">
        <w:rPr>
          <w:rFonts w:ascii="GHEA Grapalat" w:hAnsi="GHEA Grapalat" w:cs="Sylfae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0069037F" w:rsidRPr="0069037F">
        <w:rPr>
          <w:rFonts w:ascii="GHEA Grapalat" w:hAnsi="GHEA Grapalat" w:cs="Sylfae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0069037F" w:rsidRPr="0069037F">
        <w:rPr>
          <w:rFonts w:ascii="GHEA Grapalat" w:hAnsi="GHEA Grapalat" w:cs="Sylfae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0069037F" w:rsidRPr="0069037F">
        <w:rPr>
          <w:rFonts w:ascii="GHEA Grapalat" w:hAnsi="GHEA Grapalat" w:cs="Sylfae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0069037F" w:rsidRPr="0069037F">
        <w:rPr>
          <w:rFonts w:ascii="GHEA Grapalat" w:hAnsi="GHEA Grapalat" w:cs="Sylfaen"/>
          <w:sz w:val="20"/>
          <w:lang w:val="af-ZA"/>
        </w:rPr>
        <w:t xml:space="preserve"> </w:t>
      </w:r>
      <w:r w:rsidRPr="00A71D81">
        <w:rPr>
          <w:rFonts w:ascii="GHEA Grapalat" w:hAnsi="GHEA Grapalat" w:cs="Sylfaen"/>
          <w:sz w:val="20"/>
        </w:rPr>
        <w:t>որոշելու</w:t>
      </w:r>
      <w:r w:rsidR="0069037F" w:rsidRPr="0069037F">
        <w:rPr>
          <w:rFonts w:ascii="GHEA Grapalat" w:hAnsi="GHEA Grapalat" w:cs="Sylfaen"/>
          <w:sz w:val="20"/>
          <w:lang w:val="af-ZA"/>
        </w:rPr>
        <w:t xml:space="preserve"> </w:t>
      </w:r>
      <w:r w:rsidRPr="00A71D81">
        <w:rPr>
          <w:rFonts w:ascii="GHEA Grapalat" w:hAnsi="GHEA Grapalat" w:cs="Sylfaen"/>
          <w:sz w:val="20"/>
        </w:rPr>
        <w:t>և</w:t>
      </w:r>
      <w:r w:rsidR="0069037F" w:rsidRPr="0069037F">
        <w:rPr>
          <w:rFonts w:ascii="GHEA Grapalat" w:hAnsi="GHEA Grapalat" w:cs="Sylfaen"/>
          <w:sz w:val="20"/>
          <w:lang w:val="af-ZA"/>
        </w:rPr>
        <w:t xml:space="preserve"> </w:t>
      </w:r>
      <w:r w:rsidRPr="00A71D81">
        <w:rPr>
          <w:rFonts w:ascii="GHEA Grapalat" w:hAnsi="GHEA Grapalat" w:cs="Sylfaen"/>
          <w:sz w:val="20"/>
        </w:rPr>
        <w:t>նրա</w:t>
      </w:r>
      <w:r w:rsidR="0069037F" w:rsidRPr="0069037F">
        <w:rPr>
          <w:rFonts w:ascii="GHEA Grapalat" w:hAnsi="GHEA Grapalat" w:cs="Sylfaen"/>
          <w:sz w:val="20"/>
          <w:lang w:val="af-ZA"/>
        </w:rPr>
        <w:t xml:space="preserve"> </w:t>
      </w:r>
      <w:r w:rsidRPr="00A71D81">
        <w:rPr>
          <w:rFonts w:ascii="GHEA Grapalat" w:hAnsi="GHEA Grapalat" w:cs="Sylfaen"/>
          <w:sz w:val="20"/>
        </w:rPr>
        <w:t>հետ</w:t>
      </w:r>
      <w:r w:rsidR="0069037F" w:rsidRPr="0069037F">
        <w:rPr>
          <w:rFonts w:ascii="GHEA Grapalat" w:hAnsi="GHEA Grapalat" w:cs="Sylfae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0069037F" w:rsidRPr="0069037F">
        <w:rPr>
          <w:rFonts w:ascii="GHEA Grapalat" w:hAnsi="GHEA Grapalat" w:cs="Sylfaen"/>
          <w:sz w:val="20"/>
          <w:lang w:val="af-ZA"/>
        </w:rPr>
        <w:t xml:space="preserve"> </w:t>
      </w:r>
      <w:r w:rsidRPr="00A71D81">
        <w:rPr>
          <w:rFonts w:ascii="GHEA Grapalat" w:hAnsi="GHEA Grapalat" w:cs="Sylfaen"/>
          <w:sz w:val="20"/>
        </w:rPr>
        <w:t>կնքելու</w:t>
      </w:r>
      <w:r w:rsidR="0069037F" w:rsidRPr="0069037F">
        <w:rPr>
          <w:rFonts w:ascii="GHEA Grapalat" w:hAnsi="GHEA Grapalat" w:cs="Sylfae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0069037F" w:rsidRPr="0069037F">
        <w:rPr>
          <w:rFonts w:ascii="GHEA Grapalat" w:hAnsi="GHEA Grapalat" w:cs="Sylfaen"/>
          <w:sz w:val="20"/>
          <w:lang w:val="af-ZA"/>
        </w:rPr>
        <w:t xml:space="preserve"> </w:t>
      </w:r>
      <w:r w:rsidRPr="00A71D81">
        <w:rPr>
          <w:rFonts w:ascii="GHEA Grapalat" w:hAnsi="GHEA Grapalat" w:cs="Sylfaen"/>
          <w:sz w:val="20"/>
        </w:rPr>
        <w:t>նաև</w:t>
      </w:r>
      <w:r w:rsidR="0069037F" w:rsidRPr="0069037F">
        <w:rPr>
          <w:rFonts w:ascii="GHEA Grapalat" w:hAnsi="GHEA Grapalat" w:cs="Sylfaen"/>
          <w:sz w:val="20"/>
          <w:lang w:val="af-ZA"/>
        </w:rPr>
        <w:t xml:space="preserve"> </w:t>
      </w:r>
      <w:r w:rsidRPr="00A71D81">
        <w:rPr>
          <w:rFonts w:ascii="GHEA Grapalat" w:hAnsi="GHEA Grapalat" w:cs="Sylfaen"/>
          <w:sz w:val="20"/>
        </w:rPr>
        <w:t>օժանդակելու</w:t>
      </w:r>
      <w:r w:rsidR="0069037F" w:rsidRPr="0069037F">
        <w:rPr>
          <w:rFonts w:ascii="GHEA Grapalat" w:hAnsi="GHEA Grapalat" w:cs="Sylfae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0069037F" w:rsidRPr="0069037F">
        <w:rPr>
          <w:rFonts w:ascii="GHEA Grapalat" w:hAnsi="GHEA Grapalat" w:cs="Sylfaen"/>
          <w:sz w:val="20"/>
          <w:lang w:val="af-ZA"/>
        </w:rPr>
        <w:t xml:space="preserve"> </w:t>
      </w:r>
      <w:r w:rsidRPr="00A71D81">
        <w:rPr>
          <w:rFonts w:ascii="GHEA Grapalat" w:hAnsi="GHEA Grapalat" w:cs="Sylfaen"/>
          <w:sz w:val="20"/>
        </w:rPr>
        <w:t>հայտը</w:t>
      </w:r>
      <w:r w:rsidR="0069037F" w:rsidRPr="0069037F">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0069037F" w:rsidRPr="0069037F">
        <w:rPr>
          <w:rFonts w:ascii="GHEA Grapalat" w:hAnsi="GHEA Grapalat" w:cs="Sylfaen"/>
          <w:sz w:val="20"/>
          <w:lang w:val="af-ZA"/>
        </w:rPr>
        <w:t xml:space="preserve"> </w:t>
      </w:r>
      <w:r w:rsidRPr="00A71D81">
        <w:rPr>
          <w:rFonts w:ascii="GHEA Grapalat" w:hAnsi="GHEA Grapalat" w:cs="Sylfaen"/>
          <w:sz w:val="20"/>
        </w:rPr>
        <w:t>կարող</w:t>
      </w:r>
      <w:r w:rsidR="0069037F" w:rsidRPr="0069037F">
        <w:rPr>
          <w:rFonts w:ascii="GHEA Grapalat" w:hAnsi="GHEA Grapalat" w:cs="Sylfaen"/>
          <w:sz w:val="20"/>
          <w:lang w:val="af-ZA"/>
        </w:rPr>
        <w:t xml:space="preserve"> </w:t>
      </w:r>
      <w:r w:rsidRPr="00A71D81">
        <w:rPr>
          <w:rFonts w:ascii="GHEA Grapalat" w:hAnsi="GHEA Grapalat" w:cs="Sylfaen"/>
          <w:sz w:val="20"/>
        </w:rPr>
        <w:t>են</w:t>
      </w:r>
      <w:r w:rsidR="0069037F" w:rsidRPr="0069037F">
        <w:rPr>
          <w:rFonts w:ascii="GHEA Grapalat" w:hAnsi="GHEA Grapalat" w:cs="Sylfaen"/>
          <w:sz w:val="20"/>
          <w:lang w:val="af-ZA"/>
        </w:rPr>
        <w:t xml:space="preserve"> </w:t>
      </w:r>
      <w:r w:rsidRPr="00A71D81">
        <w:rPr>
          <w:rFonts w:ascii="GHEA Grapalat" w:hAnsi="GHEA Grapalat" w:cs="Sylfaen"/>
          <w:sz w:val="20"/>
        </w:rPr>
        <w:t>ներկայացնել</w:t>
      </w:r>
      <w:r w:rsidR="0069037F" w:rsidRPr="0069037F">
        <w:rPr>
          <w:rFonts w:ascii="GHEA Grapalat" w:hAnsi="GHEA Grapalat" w:cs="Sylfaen"/>
          <w:sz w:val="20"/>
          <w:lang w:val="af-ZA"/>
        </w:rPr>
        <w:t xml:space="preserve"> </w:t>
      </w:r>
      <w:r w:rsidRPr="00A71D81">
        <w:rPr>
          <w:rFonts w:ascii="GHEA Grapalat" w:hAnsi="GHEA Grapalat" w:cs="Sylfaen"/>
          <w:sz w:val="20"/>
        </w:rPr>
        <w:t>բոլոր</w:t>
      </w:r>
      <w:r w:rsidR="0069037F" w:rsidRPr="0069037F">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0069037F" w:rsidRPr="0069037F">
        <w:rPr>
          <w:rFonts w:ascii="GHEA Grapalat" w:hAnsi="GHEA Grapalat" w:cs="Sylfae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0069037F" w:rsidRPr="0069037F">
        <w:rPr>
          <w:rFonts w:ascii="GHEA Grapalat" w:hAnsi="GHEA Grapalat" w:cs="Sylfaen"/>
          <w:sz w:val="20"/>
          <w:lang w:val="af-ZA"/>
        </w:rPr>
        <w:t xml:space="preserve"> </w:t>
      </w:r>
      <w:r w:rsidRPr="00A71D81">
        <w:rPr>
          <w:rFonts w:ascii="GHEA Grapalat" w:hAnsi="GHEA Grapalat" w:cs="Sylfaen"/>
          <w:sz w:val="20"/>
        </w:rPr>
        <w:t>ֆիզիկական</w:t>
      </w:r>
      <w:r w:rsidR="0069037F" w:rsidRPr="0069037F">
        <w:rPr>
          <w:rFonts w:ascii="GHEA Grapalat" w:hAnsi="GHEA Grapalat" w:cs="Sylfae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0069037F" w:rsidRPr="0069037F">
        <w:rPr>
          <w:rFonts w:ascii="GHEA Grapalat" w:hAnsi="GHEA Grapalat" w:cs="Sylfaen"/>
          <w:sz w:val="20"/>
          <w:lang w:val="af-ZA"/>
        </w:rPr>
        <w:t xml:space="preserve"> </w:t>
      </w:r>
      <w:r w:rsidRPr="00A71D81">
        <w:rPr>
          <w:rFonts w:ascii="GHEA Grapalat" w:hAnsi="GHEA Grapalat" w:cs="Sylfaen"/>
          <w:sz w:val="20"/>
        </w:rPr>
        <w:t>չունեցող</w:t>
      </w:r>
      <w:r w:rsidR="0069037F" w:rsidRPr="0069037F">
        <w:rPr>
          <w:rFonts w:ascii="GHEA Grapalat" w:hAnsi="GHEA Grapalat" w:cs="Sylfaen"/>
          <w:sz w:val="20"/>
          <w:lang w:val="af-ZA"/>
        </w:rPr>
        <w:t xml:space="preserve"> </w:t>
      </w:r>
      <w:r w:rsidRPr="00A71D81">
        <w:rPr>
          <w:rFonts w:ascii="GHEA Grapalat" w:hAnsi="GHEA Grapalat" w:cs="Sylfaen"/>
          <w:sz w:val="20"/>
        </w:rPr>
        <w:t>անձ</w:t>
      </w:r>
      <w:r w:rsidR="0069037F" w:rsidRPr="0069037F">
        <w:rPr>
          <w:rFonts w:ascii="GHEA Grapalat" w:hAnsi="GHEA Grapalat" w:cs="Sylfaen"/>
          <w:sz w:val="20"/>
          <w:lang w:val="af-ZA"/>
        </w:rPr>
        <w:t xml:space="preserve"> </w:t>
      </w:r>
      <w:r w:rsidRPr="00A71D81">
        <w:rPr>
          <w:rFonts w:ascii="GHEA Grapalat" w:hAnsi="GHEA Grapalat" w:cs="Sylfaen"/>
          <w:sz w:val="20"/>
        </w:rPr>
        <w:t>լինելու</w:t>
      </w:r>
      <w:r w:rsidR="0069037F" w:rsidRPr="0069037F">
        <w:rPr>
          <w:rFonts w:ascii="GHEA Grapalat" w:hAnsi="GHEA Grapalat" w:cs="Sylfae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0069037F" w:rsidRPr="0069037F">
        <w:rPr>
          <w:rFonts w:ascii="GHEA Grapalat" w:hAnsi="GHEA Grapalat" w:cs="Sylfae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0069037F" w:rsidRPr="0069037F">
        <w:rPr>
          <w:rFonts w:ascii="GHEA Grapalat" w:hAnsi="GHEA Grapalat" w:cs="Sylfaen"/>
          <w:sz w:val="20"/>
          <w:lang w:val="af-ZA"/>
        </w:rPr>
        <w:t xml:space="preserve"> </w:t>
      </w:r>
      <w:r w:rsidRPr="00A71D81">
        <w:rPr>
          <w:rFonts w:ascii="GHEA Grapalat" w:hAnsi="GHEA Grapalat" w:cs="Sylfaen"/>
          <w:sz w:val="20"/>
        </w:rPr>
        <w:t>հետ</w:t>
      </w:r>
      <w:r w:rsidR="0069037F" w:rsidRPr="0069037F">
        <w:rPr>
          <w:rFonts w:ascii="GHEA Grapalat" w:hAnsi="GHEA Grapalat" w:cs="Sylfaen"/>
          <w:sz w:val="20"/>
          <w:lang w:val="af-ZA"/>
        </w:rPr>
        <w:t xml:space="preserve"> </w:t>
      </w:r>
      <w:r w:rsidRPr="00A71D81">
        <w:rPr>
          <w:rFonts w:ascii="GHEA Grapalat" w:hAnsi="GHEA Grapalat" w:cs="Sylfaen"/>
          <w:sz w:val="20"/>
        </w:rPr>
        <w:t>կապված</w:t>
      </w:r>
      <w:r w:rsidR="0069037F" w:rsidRPr="0069037F">
        <w:rPr>
          <w:rFonts w:ascii="GHEA Grapalat" w:hAnsi="GHEA Grapalat" w:cs="Sylfaen"/>
          <w:sz w:val="20"/>
          <w:lang w:val="af-ZA"/>
        </w:rPr>
        <w:t xml:space="preserve"> </w:t>
      </w:r>
      <w:r w:rsidRPr="00A71D81">
        <w:rPr>
          <w:rFonts w:ascii="GHEA Grapalat" w:hAnsi="GHEA Grapalat" w:cs="Sylfaen"/>
          <w:sz w:val="20"/>
        </w:rPr>
        <w:t>հարաբերությունների</w:t>
      </w:r>
      <w:r w:rsidR="0069037F" w:rsidRPr="0069037F">
        <w:rPr>
          <w:rFonts w:ascii="GHEA Grapalat" w:hAnsi="GHEA Grapalat" w:cs="Sylfaen"/>
          <w:sz w:val="20"/>
          <w:lang w:val="af-ZA"/>
        </w:rPr>
        <w:t xml:space="preserve"> </w:t>
      </w:r>
      <w:r w:rsidRPr="00A71D81">
        <w:rPr>
          <w:rFonts w:ascii="GHEA Grapalat" w:hAnsi="GHEA Grapalat" w:cs="Sylfaen"/>
          <w:sz w:val="20"/>
        </w:rPr>
        <w:t>նկատմամբ</w:t>
      </w:r>
      <w:r w:rsidR="0069037F" w:rsidRPr="0069037F">
        <w:rPr>
          <w:rFonts w:ascii="GHEA Grapalat" w:hAnsi="GHEA Grapalat" w:cs="Sylfaen"/>
          <w:sz w:val="20"/>
          <w:lang w:val="af-ZA"/>
        </w:rPr>
        <w:t xml:space="preserve"> </w:t>
      </w:r>
      <w:r w:rsidRPr="00A71D81">
        <w:rPr>
          <w:rFonts w:ascii="GHEA Grapalat" w:hAnsi="GHEA Grapalat" w:cs="Sylfaen"/>
          <w:sz w:val="20"/>
        </w:rPr>
        <w:t>կիրառվում</w:t>
      </w:r>
      <w:r w:rsidR="0069037F" w:rsidRPr="0069037F">
        <w:rPr>
          <w:rFonts w:ascii="GHEA Grapalat" w:hAnsi="GHEA Grapalat" w:cs="Sylfaen"/>
          <w:sz w:val="20"/>
          <w:lang w:val="af-ZA"/>
        </w:rPr>
        <w:t xml:space="preserve"> </w:t>
      </w:r>
      <w:r w:rsidRPr="00A71D81">
        <w:rPr>
          <w:rFonts w:ascii="GHEA Grapalat" w:hAnsi="GHEA Grapalat" w:cs="Sylfaen"/>
          <w:sz w:val="20"/>
        </w:rPr>
        <w:t>է</w:t>
      </w:r>
      <w:r w:rsidR="0069037F" w:rsidRPr="0069037F">
        <w:rPr>
          <w:rFonts w:ascii="GHEA Grapalat" w:hAnsi="GHEA Grapalat" w:cs="Sylfaen"/>
          <w:sz w:val="20"/>
          <w:lang w:val="af-ZA"/>
        </w:rPr>
        <w:t xml:space="preserve"> </w:t>
      </w:r>
      <w:r w:rsidRPr="00A71D81">
        <w:rPr>
          <w:rFonts w:ascii="GHEA Grapalat" w:hAnsi="GHEA Grapalat" w:cs="Sylfaen"/>
          <w:sz w:val="20"/>
        </w:rPr>
        <w:t>Հայաստանի</w:t>
      </w:r>
      <w:r w:rsidR="0069037F" w:rsidRPr="0069037F">
        <w:rPr>
          <w:rFonts w:ascii="GHEA Grapalat" w:hAnsi="GHEA Grapalat" w:cs="Sylfaen"/>
          <w:sz w:val="20"/>
          <w:lang w:val="af-ZA"/>
        </w:rPr>
        <w:t xml:space="preserve"> </w:t>
      </w:r>
      <w:r w:rsidRPr="00A71D81">
        <w:rPr>
          <w:rFonts w:ascii="GHEA Grapalat" w:hAnsi="GHEA Grapalat" w:cs="Sylfaen"/>
          <w:sz w:val="20"/>
        </w:rPr>
        <w:t>Հանրապետության</w:t>
      </w:r>
      <w:r w:rsidR="0069037F" w:rsidRPr="0069037F">
        <w:rPr>
          <w:rFonts w:ascii="GHEA Grapalat" w:hAnsi="GHEA Grapalat" w:cs="Sylfae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0069037F" w:rsidRPr="0069037F">
        <w:rPr>
          <w:rFonts w:ascii="GHEA Grapalat" w:hAnsi="GHEA Grapalat" w:cs="Times Armenian"/>
          <w:sz w:val="20"/>
          <w:lang w:val="af-ZA"/>
        </w:rPr>
        <w:t xml:space="preserve"> </w:t>
      </w:r>
      <w:r w:rsidRPr="00A71D81">
        <w:rPr>
          <w:rFonts w:ascii="GHEA Grapalat" w:hAnsi="GHEA Grapalat" w:cs="Sylfaen"/>
          <w:sz w:val="20"/>
        </w:rPr>
        <w:t>Սույն</w:t>
      </w:r>
      <w:r w:rsidR="0069037F" w:rsidRPr="0069037F">
        <w:rPr>
          <w:rFonts w:ascii="GHEA Grapalat" w:hAnsi="GHEA Grapalat" w:cs="Sylfae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0069037F" w:rsidRPr="0069037F">
        <w:rPr>
          <w:rFonts w:ascii="GHEA Grapalat" w:hAnsi="GHEA Grapalat" w:cs="Sylfaen"/>
          <w:sz w:val="20"/>
          <w:lang w:val="af-ZA"/>
        </w:rPr>
        <w:t xml:space="preserve"> </w:t>
      </w:r>
      <w:r w:rsidRPr="00A71D81">
        <w:rPr>
          <w:rFonts w:ascii="GHEA Grapalat" w:hAnsi="GHEA Grapalat" w:cs="Sylfaen"/>
          <w:sz w:val="20"/>
        </w:rPr>
        <w:t>հետ</w:t>
      </w:r>
      <w:r w:rsidR="0069037F" w:rsidRPr="0069037F">
        <w:rPr>
          <w:rFonts w:ascii="GHEA Grapalat" w:hAnsi="GHEA Grapalat" w:cs="Sylfaen"/>
          <w:sz w:val="20"/>
          <w:lang w:val="af-ZA"/>
        </w:rPr>
        <w:t xml:space="preserve"> </w:t>
      </w:r>
      <w:r w:rsidRPr="00A71D81">
        <w:rPr>
          <w:rFonts w:ascii="GHEA Grapalat" w:hAnsi="GHEA Grapalat" w:cs="Sylfaen"/>
          <w:sz w:val="20"/>
        </w:rPr>
        <w:t>կապված</w:t>
      </w:r>
      <w:r w:rsidR="0069037F" w:rsidRPr="0069037F">
        <w:rPr>
          <w:rFonts w:ascii="GHEA Grapalat" w:hAnsi="GHEA Grapalat" w:cs="Sylfaen"/>
          <w:sz w:val="20"/>
          <w:lang w:val="af-ZA"/>
        </w:rPr>
        <w:t xml:space="preserve"> </w:t>
      </w:r>
      <w:r w:rsidRPr="00A71D81">
        <w:rPr>
          <w:rFonts w:ascii="GHEA Grapalat" w:hAnsi="GHEA Grapalat" w:cs="Sylfaen"/>
          <w:sz w:val="20"/>
        </w:rPr>
        <w:t>վեճերը</w:t>
      </w:r>
      <w:r w:rsidR="0069037F" w:rsidRPr="0069037F">
        <w:rPr>
          <w:rFonts w:ascii="GHEA Grapalat" w:hAnsi="GHEA Grapalat" w:cs="Sylfaen"/>
          <w:sz w:val="20"/>
          <w:lang w:val="af-ZA"/>
        </w:rPr>
        <w:t xml:space="preserve"> </w:t>
      </w:r>
      <w:r w:rsidRPr="00A71D81">
        <w:rPr>
          <w:rFonts w:ascii="GHEA Grapalat" w:hAnsi="GHEA Grapalat" w:cs="Sylfaen"/>
          <w:sz w:val="20"/>
        </w:rPr>
        <w:t>ենթակա</w:t>
      </w:r>
      <w:r w:rsidR="0069037F" w:rsidRPr="0069037F">
        <w:rPr>
          <w:rFonts w:ascii="GHEA Grapalat" w:hAnsi="GHEA Grapalat" w:cs="Sylfaen"/>
          <w:sz w:val="20"/>
          <w:lang w:val="af-ZA"/>
        </w:rPr>
        <w:t xml:space="preserve"> </w:t>
      </w:r>
      <w:r w:rsidRPr="00A71D81">
        <w:rPr>
          <w:rFonts w:ascii="GHEA Grapalat" w:hAnsi="GHEA Grapalat" w:cs="Sylfaen"/>
          <w:sz w:val="20"/>
        </w:rPr>
        <w:t>են</w:t>
      </w:r>
      <w:r w:rsidR="0069037F" w:rsidRPr="0069037F">
        <w:rPr>
          <w:rFonts w:ascii="GHEA Grapalat" w:hAnsi="GHEA Grapalat" w:cs="Sylfaen"/>
          <w:sz w:val="20"/>
          <w:lang w:val="af-ZA"/>
        </w:rPr>
        <w:t xml:space="preserve"> </w:t>
      </w:r>
      <w:r w:rsidRPr="00A71D81">
        <w:rPr>
          <w:rFonts w:ascii="GHEA Grapalat" w:hAnsi="GHEA Grapalat" w:cs="Sylfaen"/>
          <w:sz w:val="20"/>
        </w:rPr>
        <w:t>քննության</w:t>
      </w:r>
      <w:r w:rsidR="0069037F" w:rsidRPr="0069037F">
        <w:rPr>
          <w:rFonts w:ascii="GHEA Grapalat" w:hAnsi="GHEA Grapalat" w:cs="Sylfaen"/>
          <w:sz w:val="20"/>
          <w:lang w:val="af-ZA"/>
        </w:rPr>
        <w:t xml:space="preserve"> </w:t>
      </w:r>
      <w:r w:rsidRPr="00A71D81">
        <w:rPr>
          <w:rFonts w:ascii="GHEA Grapalat" w:hAnsi="GHEA Grapalat" w:cs="Sylfaen"/>
          <w:sz w:val="20"/>
        </w:rPr>
        <w:t>Հայաստանի</w:t>
      </w:r>
      <w:r w:rsidR="0069037F" w:rsidRPr="0069037F">
        <w:rPr>
          <w:rFonts w:ascii="GHEA Grapalat" w:hAnsi="GHEA Grapalat" w:cs="Sylfaen"/>
          <w:sz w:val="20"/>
          <w:lang w:val="af-ZA"/>
        </w:rPr>
        <w:t xml:space="preserve"> </w:t>
      </w:r>
      <w:r w:rsidRPr="00A71D81">
        <w:rPr>
          <w:rFonts w:ascii="GHEA Grapalat" w:hAnsi="GHEA Grapalat" w:cs="Sylfaen"/>
          <w:sz w:val="20"/>
        </w:rPr>
        <w:t>Հանրապետության</w:t>
      </w:r>
      <w:r w:rsidR="0069037F" w:rsidRPr="0069037F">
        <w:rPr>
          <w:rFonts w:ascii="GHEA Grapalat" w:hAnsi="GHEA Grapalat" w:cs="Sylfae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p>
    <w:p w:rsidR="009D487D" w:rsidRPr="00A71D81" w:rsidRDefault="00A81DD5" w:rsidP="009D487D">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էլեկտրոնային փոստի հասցեն է`</w:t>
      </w:r>
      <w:r w:rsidR="009D487D" w:rsidRPr="00A71D81">
        <w:rPr>
          <w:rFonts w:ascii="GHEA Grapalat" w:hAnsi="GHEA Grapalat"/>
          <w:sz w:val="24"/>
          <w:szCs w:val="24"/>
        </w:rPr>
        <w:t>«</w:t>
      </w:r>
      <w:hyperlink r:id="rId9" w:history="1">
        <w:r w:rsidR="009D487D" w:rsidRPr="001D0CA2">
          <w:rPr>
            <w:rStyle w:val="a9"/>
            <w:rFonts w:ascii="GHEA Grapalat" w:hAnsi="GHEA Grapalat"/>
            <w:sz w:val="16"/>
            <w:szCs w:val="16"/>
          </w:rPr>
          <w:t>vedu.qaxaqapetaran.2017@mail.ru</w:t>
        </w:r>
      </w:hyperlink>
      <w:r w:rsidR="009D487D" w:rsidRPr="00A71D81">
        <w:rPr>
          <w:rFonts w:ascii="GHEA Grapalat" w:hAnsi="GHEA Grapalat"/>
          <w:sz w:val="24"/>
          <w:szCs w:val="24"/>
        </w:rPr>
        <w:t>»</w:t>
      </w:r>
    </w:p>
    <w:p w:rsidR="003E1421" w:rsidRPr="00A71D81" w:rsidRDefault="003E1421" w:rsidP="00EF3662">
      <w:pPr>
        <w:pStyle w:val="23"/>
        <w:spacing w:line="240" w:lineRule="auto"/>
        <w:ind w:firstLine="567"/>
        <w:rPr>
          <w:rFonts w:ascii="GHEA Grapalat" w:hAnsi="GHEA Grapalat"/>
        </w:rPr>
      </w:pP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rsidR="00096865" w:rsidRPr="00A71D81" w:rsidRDefault="00096865" w:rsidP="00EF3662">
      <w:pPr>
        <w:pStyle w:val="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9D487D" w:rsidRDefault="009D487D" w:rsidP="00857955">
      <w:pPr>
        <w:pStyle w:val="3"/>
        <w:numPr>
          <w:ilvl w:val="0"/>
          <w:numId w:val="32"/>
        </w:numPr>
        <w:spacing w:line="240" w:lineRule="auto"/>
        <w:jc w:val="both"/>
        <w:rPr>
          <w:rFonts w:ascii="GHEA Grapalat" w:hAnsi="GHEA Grapalat" w:cs="Times Armenian"/>
          <w:i w:val="0"/>
          <w:lang w:val="af-ZA"/>
        </w:rPr>
      </w:pPr>
      <w:r w:rsidRPr="00A71D81">
        <w:rPr>
          <w:rFonts w:ascii="GHEA Grapalat" w:hAnsi="GHEA Grapalat" w:cs="Sylfaen"/>
          <w:i w:val="0"/>
        </w:rPr>
        <w:t>Գնման</w:t>
      </w:r>
      <w:r w:rsidR="00B310FF" w:rsidRPr="00B310FF">
        <w:rPr>
          <w:rFonts w:ascii="GHEA Grapalat" w:hAnsi="GHEA Grapalat" w:cs="Sylfaen"/>
          <w:i w:val="0"/>
          <w:lang w:val="en-US"/>
        </w:rPr>
        <w:t xml:space="preserve"> </w:t>
      </w:r>
      <w:r w:rsidRPr="00A71D81">
        <w:rPr>
          <w:rFonts w:ascii="GHEA Grapalat" w:hAnsi="GHEA Grapalat" w:cs="Sylfaen"/>
          <w:i w:val="0"/>
        </w:rPr>
        <w:t>առարկա</w:t>
      </w:r>
      <w:r w:rsidR="00B310FF" w:rsidRPr="00B310FF">
        <w:rPr>
          <w:rFonts w:ascii="GHEA Grapalat" w:hAnsi="GHEA Grapalat" w:cs="Sylfaen"/>
          <w:i w:val="0"/>
          <w:lang w:val="en-US"/>
        </w:rPr>
        <w:t xml:space="preserve"> </w:t>
      </w:r>
      <w:r w:rsidRPr="00A71D81">
        <w:rPr>
          <w:rFonts w:ascii="GHEA Grapalat" w:hAnsi="GHEA Grapalat" w:cs="Sylfaen"/>
          <w:i w:val="0"/>
        </w:rPr>
        <w:t>է</w:t>
      </w:r>
      <w:r w:rsidR="00B310FF" w:rsidRPr="00B310FF">
        <w:rPr>
          <w:rFonts w:ascii="GHEA Grapalat" w:hAnsi="GHEA Grapalat" w:cs="Sylfaen"/>
          <w:i w:val="0"/>
          <w:lang w:val="en-US"/>
        </w:rPr>
        <w:t xml:space="preserve"> </w:t>
      </w:r>
      <w:r w:rsidRPr="00A71D81">
        <w:rPr>
          <w:rFonts w:ascii="GHEA Grapalat" w:hAnsi="GHEA Grapalat" w:cs="Sylfaen"/>
          <w:i w:val="0"/>
        </w:rPr>
        <w:t>հանդիսանում</w:t>
      </w:r>
      <w:r w:rsidRPr="00A71D81">
        <w:rPr>
          <w:rFonts w:ascii="GHEA Grapalat" w:hAnsi="GHEA Grapalat" w:cs="Sylfaen"/>
          <w:i w:val="0"/>
          <w:lang w:val="af-ZA"/>
        </w:rPr>
        <w:t xml:space="preserve">  «</w:t>
      </w:r>
      <w:r w:rsidR="00B310FF">
        <w:rPr>
          <w:rFonts w:ascii="Sylfaen" w:hAnsi="Sylfaen"/>
          <w:sz w:val="22"/>
          <w:szCs w:val="22"/>
          <w:lang w:val="ru-RU"/>
        </w:rPr>
        <w:t>Գոռավանի</w:t>
      </w:r>
      <w:r w:rsidR="00B310FF" w:rsidRPr="00B310FF">
        <w:rPr>
          <w:rFonts w:ascii="Sylfaen" w:hAnsi="Sylfaen"/>
          <w:sz w:val="22"/>
          <w:szCs w:val="22"/>
          <w:lang w:val="en-US"/>
        </w:rPr>
        <w:t xml:space="preserve"> </w:t>
      </w:r>
      <w:r w:rsidR="00B310FF">
        <w:rPr>
          <w:rFonts w:ascii="Sylfaen" w:hAnsi="Sylfaen"/>
          <w:sz w:val="22"/>
          <w:szCs w:val="22"/>
          <w:lang w:val="ru-RU"/>
        </w:rPr>
        <w:t>Գոռ</w:t>
      </w:r>
      <w:r w:rsidR="00B310FF" w:rsidRPr="00B310FF">
        <w:rPr>
          <w:rFonts w:ascii="Sylfaen" w:hAnsi="Sylfaen"/>
          <w:sz w:val="22"/>
          <w:szCs w:val="22"/>
          <w:lang w:val="en-US"/>
        </w:rPr>
        <w:t xml:space="preserve"> </w:t>
      </w:r>
      <w:r>
        <w:rPr>
          <w:rFonts w:ascii="Sylfaen" w:hAnsi="Sylfaen"/>
          <w:sz w:val="22"/>
          <w:szCs w:val="22"/>
          <w:lang w:val="en-US"/>
        </w:rPr>
        <w:t xml:space="preserve">ՆՈՒՀ </w:t>
      </w:r>
      <w:r w:rsidRPr="00A71D81">
        <w:rPr>
          <w:rFonts w:ascii="GHEA Grapalat" w:hAnsi="GHEA Grapalat"/>
          <w:i w:val="0"/>
          <w:lang w:val="af-ZA"/>
        </w:rPr>
        <w:t xml:space="preserve">» </w:t>
      </w:r>
      <w:r>
        <w:rPr>
          <w:rFonts w:ascii="GHEA Grapalat" w:hAnsi="GHEA Grapalat"/>
          <w:i w:val="0"/>
          <w:lang w:val="af-ZA"/>
        </w:rPr>
        <w:t xml:space="preserve"> ՀՈԱԿ-ի </w:t>
      </w:r>
      <w:r w:rsidRPr="00A71D81">
        <w:rPr>
          <w:rFonts w:ascii="GHEA Grapalat" w:hAnsi="GHEA Grapalat" w:cs="Sylfaen"/>
          <w:i w:val="0"/>
        </w:rPr>
        <w:t>կարիքների</w:t>
      </w:r>
      <w:r w:rsidR="00B310FF" w:rsidRPr="00B310FF">
        <w:rPr>
          <w:rFonts w:ascii="GHEA Grapalat" w:hAnsi="GHEA Grapalat" w:cs="Sylfaen"/>
          <w:i w:val="0"/>
          <w:lang w:val="en-US"/>
        </w:rPr>
        <w:t xml:space="preserve"> </w:t>
      </w:r>
      <w:r w:rsidRPr="00A71D81">
        <w:rPr>
          <w:rFonts w:ascii="GHEA Grapalat" w:hAnsi="GHEA Grapalat" w:cs="Sylfaen"/>
          <w:i w:val="0"/>
        </w:rPr>
        <w:t>համար</w:t>
      </w:r>
      <w:r w:rsidRPr="00A71D81">
        <w:rPr>
          <w:rFonts w:ascii="GHEA Grapalat" w:hAnsi="GHEA Grapalat" w:cs="Times Armenian"/>
          <w:i w:val="0"/>
          <w:lang w:val="af-ZA"/>
        </w:rPr>
        <w:t xml:space="preserve">` </w:t>
      </w:r>
      <w:r w:rsidRPr="00A71D81">
        <w:rPr>
          <w:rFonts w:ascii="GHEA Grapalat" w:hAnsi="GHEA Grapalat"/>
          <w:i w:val="0"/>
          <w:lang w:val="af-ZA"/>
        </w:rPr>
        <w:t>«</w:t>
      </w:r>
      <w:r>
        <w:rPr>
          <w:rFonts w:ascii="Sylfaen" w:hAnsi="Sylfaen"/>
          <w:i w:val="0"/>
          <w:lang w:val="af-ZA"/>
        </w:rPr>
        <w:t>սննդամթերքի</w:t>
      </w:r>
      <w:r w:rsidRPr="00A71D81">
        <w:rPr>
          <w:rFonts w:ascii="GHEA Grapalat" w:hAnsi="GHEA Grapalat"/>
          <w:i w:val="0"/>
          <w:lang w:val="af-ZA"/>
        </w:rPr>
        <w:t xml:space="preserve">» </w:t>
      </w:r>
      <w:r w:rsidRPr="00A71D81">
        <w:rPr>
          <w:rFonts w:ascii="GHEA Grapalat" w:hAnsi="GHEA Grapalat"/>
          <w:i w:val="0"/>
        </w:rPr>
        <w:t>ձեռքբերումը (այսուհետ` նաև ապրանք)</w:t>
      </w:r>
      <w:r w:rsidRPr="00A71D81">
        <w:rPr>
          <w:rFonts w:ascii="GHEA Grapalat" w:hAnsi="GHEA Grapalat"/>
          <w:i w:val="0"/>
          <w:lang w:val="af-ZA"/>
        </w:rPr>
        <w:t xml:space="preserve">, </w:t>
      </w:r>
      <w:r w:rsidRPr="00A71D81">
        <w:rPr>
          <w:rFonts w:ascii="GHEA Grapalat" w:hAnsi="GHEA Grapalat"/>
          <w:i w:val="0"/>
        </w:rPr>
        <w:t>որոնք</w:t>
      </w:r>
      <w:r w:rsidR="00B310FF" w:rsidRPr="00B310FF">
        <w:rPr>
          <w:rFonts w:ascii="GHEA Grapalat" w:hAnsi="GHEA Grapalat"/>
          <w:i w:val="0"/>
          <w:lang w:val="en-US"/>
        </w:rPr>
        <w:t xml:space="preserve"> </w:t>
      </w:r>
      <w:r w:rsidRPr="00A71D81">
        <w:rPr>
          <w:rFonts w:ascii="GHEA Grapalat" w:hAnsi="GHEA Grapalat"/>
          <w:i w:val="0"/>
        </w:rPr>
        <w:t>խմբավորված</w:t>
      </w:r>
      <w:r w:rsidR="00B310FF" w:rsidRPr="00B310FF">
        <w:rPr>
          <w:rFonts w:ascii="GHEA Grapalat" w:hAnsi="GHEA Grapalat"/>
          <w:i w:val="0"/>
          <w:lang w:val="en-US"/>
        </w:rPr>
        <w:t xml:space="preserve"> </w:t>
      </w:r>
      <w:r w:rsidRPr="00A71D81">
        <w:rPr>
          <w:rFonts w:ascii="GHEA Grapalat" w:hAnsi="GHEA Grapalat"/>
          <w:i w:val="0"/>
        </w:rPr>
        <w:t>են</w:t>
      </w:r>
      <w:r w:rsidRPr="00A71D81">
        <w:rPr>
          <w:rFonts w:ascii="GHEA Grapalat" w:hAnsi="GHEA Grapalat"/>
          <w:i w:val="0"/>
          <w:lang w:val="af-ZA"/>
        </w:rPr>
        <w:t xml:space="preserve"> «</w:t>
      </w:r>
      <w:r>
        <w:rPr>
          <w:rFonts w:ascii="GHEA Grapalat" w:hAnsi="GHEA Grapalat"/>
          <w:i w:val="0"/>
        </w:rPr>
        <w:t>5</w:t>
      </w:r>
      <w:r w:rsidR="00B310FF" w:rsidRPr="00B310FF">
        <w:rPr>
          <w:rFonts w:ascii="GHEA Grapalat" w:hAnsi="GHEA Grapalat"/>
          <w:i w:val="0"/>
          <w:lang w:val="en-US"/>
        </w:rPr>
        <w:t>3</w:t>
      </w:r>
      <w:r w:rsidRPr="00A71D81">
        <w:rPr>
          <w:rFonts w:ascii="GHEA Grapalat" w:hAnsi="GHEA Grapalat"/>
          <w:i w:val="0"/>
          <w:lang w:val="af-ZA"/>
        </w:rPr>
        <w:t xml:space="preserve">» </w:t>
      </w:r>
      <w:r w:rsidRPr="00A71D81">
        <w:rPr>
          <w:rFonts w:ascii="GHEA Grapalat" w:hAnsi="GHEA Grapalat" w:cs="Sylfaen"/>
          <w:i w:val="0"/>
        </w:rPr>
        <w:t>չափաբաժիներում</w:t>
      </w:r>
      <w:r w:rsidRPr="00A71D81">
        <w:rPr>
          <w:rFonts w:ascii="GHEA Grapalat" w:hAnsi="GHEA Grapalat" w:cs="Times Armenian"/>
          <w:i w:val="0"/>
          <w:lang w:val="af-ZA"/>
        </w:rPr>
        <w:t>`</w:t>
      </w:r>
    </w:p>
    <w:p w:rsidR="00857955" w:rsidRDefault="00857955" w:rsidP="00857955">
      <w:pPr>
        <w:rPr>
          <w:lang w:val="af-ZA"/>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5528"/>
      </w:tblGrid>
      <w:tr w:rsidR="00857955" w:rsidRPr="00A71D81" w:rsidTr="005020B7">
        <w:trPr>
          <w:trHeight w:val="480"/>
        </w:trPr>
        <w:tc>
          <w:tcPr>
            <w:tcW w:w="2694" w:type="dxa"/>
            <w:gridSpan w:val="2"/>
            <w:vAlign w:val="center"/>
          </w:tcPr>
          <w:p w:rsidR="00857955" w:rsidRPr="00A71D81" w:rsidRDefault="00857955" w:rsidP="005020B7">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5528" w:type="dxa"/>
            <w:vMerge w:val="restart"/>
            <w:vAlign w:val="center"/>
          </w:tcPr>
          <w:p w:rsidR="00857955" w:rsidRPr="00A71D81" w:rsidRDefault="00857955" w:rsidP="005020B7">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857955" w:rsidRPr="00A71D81" w:rsidTr="00B310FF">
        <w:trPr>
          <w:trHeight w:val="292"/>
        </w:trPr>
        <w:tc>
          <w:tcPr>
            <w:tcW w:w="1418" w:type="dxa"/>
            <w:vAlign w:val="center"/>
          </w:tcPr>
          <w:p w:rsidR="00857955" w:rsidRPr="00A71D81" w:rsidRDefault="00857955" w:rsidP="00B310FF">
            <w:pPr>
              <w:pStyle w:val="23"/>
              <w:spacing w:line="240" w:lineRule="auto"/>
              <w:ind w:firstLine="0"/>
              <w:rPr>
                <w:rFonts w:ascii="GHEA Grapalat" w:hAnsi="GHEA Grapalat"/>
                <w:b/>
                <w:bCs/>
                <w:i/>
                <w:iCs/>
                <w:sz w:val="14"/>
                <w:szCs w:val="14"/>
              </w:rPr>
            </w:pPr>
            <w:r w:rsidRPr="00A71D81">
              <w:rPr>
                <w:rFonts w:ascii="GHEA Grapalat" w:hAnsi="GHEA Grapalat"/>
                <w:b/>
                <w:bCs/>
                <w:i/>
                <w:iCs/>
                <w:sz w:val="14"/>
                <w:szCs w:val="14"/>
              </w:rPr>
              <w:t>համարները</w:t>
            </w:r>
          </w:p>
        </w:tc>
        <w:tc>
          <w:tcPr>
            <w:tcW w:w="1276" w:type="dxa"/>
            <w:vAlign w:val="center"/>
          </w:tcPr>
          <w:p w:rsidR="00857955" w:rsidRPr="00A71D81" w:rsidRDefault="00857955" w:rsidP="00B310FF">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 գինը</w:t>
            </w:r>
          </w:p>
        </w:tc>
        <w:tc>
          <w:tcPr>
            <w:tcW w:w="5528" w:type="dxa"/>
            <w:vMerge/>
            <w:vAlign w:val="center"/>
          </w:tcPr>
          <w:p w:rsidR="00857955" w:rsidRPr="00A71D81" w:rsidRDefault="00857955" w:rsidP="005020B7">
            <w:pPr>
              <w:pStyle w:val="23"/>
              <w:spacing w:line="240" w:lineRule="auto"/>
              <w:ind w:firstLine="0"/>
              <w:jc w:val="center"/>
              <w:rPr>
                <w:rFonts w:ascii="GHEA Grapalat" w:hAnsi="GHEA Grapalat"/>
                <w:b/>
                <w:bCs/>
                <w:i/>
                <w:iCs/>
              </w:rPr>
            </w:pPr>
          </w:p>
        </w:tc>
      </w:tr>
      <w:tr w:rsidR="00B310FF" w:rsidRPr="00A71D81" w:rsidTr="00A57ACE">
        <w:trPr>
          <w:trHeight w:val="292"/>
        </w:trPr>
        <w:tc>
          <w:tcPr>
            <w:tcW w:w="1418" w:type="dxa"/>
            <w:vAlign w:val="center"/>
          </w:tcPr>
          <w:p w:rsidR="00B310FF" w:rsidRPr="00B310FF" w:rsidRDefault="00B310FF" w:rsidP="00B310FF">
            <w:pPr>
              <w:pStyle w:val="23"/>
              <w:numPr>
                <w:ilvl w:val="0"/>
                <w:numId w:val="33"/>
              </w:numPr>
              <w:spacing w:line="240" w:lineRule="auto"/>
              <w:jc w:val="center"/>
              <w:rPr>
                <w:rFonts w:ascii="GHEA Grapalat" w:hAnsi="GHEA Grapalat"/>
                <w:b/>
                <w:bCs/>
                <w:i/>
                <w:iCs/>
                <w:sz w:val="14"/>
                <w:szCs w:val="14"/>
                <w:lang w:val="ru-RU"/>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35000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Ալյուր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1000000</w:t>
            </w:r>
          </w:p>
        </w:tc>
        <w:tc>
          <w:tcPr>
            <w:tcW w:w="5528" w:type="dxa"/>
            <w:vAlign w:val="center"/>
          </w:tcPr>
          <w:p w:rsidR="00B310FF" w:rsidRDefault="00B310FF" w:rsidP="00B310FF">
            <w:pPr>
              <w:jc w:val="center"/>
              <w:rPr>
                <w:rFonts w:ascii="Arial LatArm" w:hAnsi="Arial LatArm"/>
                <w:sz w:val="20"/>
                <w:szCs w:val="20"/>
              </w:rPr>
            </w:pPr>
            <w:r>
              <w:rPr>
                <w:rFonts w:ascii="Sylfaen" w:hAnsi="Sylfaen" w:cs="Sylfaen"/>
                <w:sz w:val="20"/>
                <w:szCs w:val="20"/>
              </w:rPr>
              <w:t>Հաց</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117000</w:t>
            </w:r>
          </w:p>
        </w:tc>
        <w:tc>
          <w:tcPr>
            <w:tcW w:w="5528" w:type="dxa"/>
            <w:vAlign w:val="center"/>
          </w:tcPr>
          <w:p w:rsidR="00B310FF" w:rsidRDefault="00B310FF" w:rsidP="00B310FF">
            <w:pPr>
              <w:jc w:val="center"/>
              <w:rPr>
                <w:rFonts w:ascii="Arial LatArm" w:hAnsi="Arial LatArm"/>
                <w:sz w:val="20"/>
                <w:szCs w:val="20"/>
              </w:rPr>
            </w:pPr>
            <w:r>
              <w:rPr>
                <w:rFonts w:ascii="Sylfaen" w:hAnsi="Sylfaen" w:cs="Sylfaen"/>
                <w:sz w:val="20"/>
                <w:szCs w:val="20"/>
              </w:rPr>
              <w:t>Մակարոնեղեն</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121500</w:t>
            </w:r>
          </w:p>
        </w:tc>
        <w:tc>
          <w:tcPr>
            <w:tcW w:w="5528" w:type="dxa"/>
            <w:vAlign w:val="center"/>
          </w:tcPr>
          <w:p w:rsidR="00B310FF" w:rsidRDefault="00B310FF" w:rsidP="00B310FF">
            <w:pPr>
              <w:jc w:val="center"/>
              <w:rPr>
                <w:rFonts w:ascii="Arial LatArm" w:hAnsi="Arial LatArm"/>
                <w:sz w:val="20"/>
                <w:szCs w:val="20"/>
              </w:rPr>
            </w:pPr>
            <w:r>
              <w:rPr>
                <w:rFonts w:ascii="Sylfaen" w:hAnsi="Sylfaen" w:cs="Sylfaen"/>
                <w:sz w:val="20"/>
                <w:szCs w:val="20"/>
              </w:rPr>
              <w:t>Շաքարավազ</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1428000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Կարագ</w:t>
            </w:r>
            <w:r>
              <w:rPr>
                <w:rFonts w:ascii="Arial LatArm" w:hAnsi="Arial LatArm"/>
                <w:sz w:val="20"/>
                <w:szCs w:val="20"/>
              </w:rPr>
              <w:t xml:space="preserve"> </w:t>
            </w:r>
            <w:r>
              <w:rPr>
                <w:rFonts w:ascii="Sylfaen" w:hAnsi="Sylfaen" w:cs="Sylfaen"/>
                <w:sz w:val="20"/>
                <w:szCs w:val="20"/>
              </w:rPr>
              <w:t>սերուցքային</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44000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Բուսական</w:t>
            </w:r>
            <w:r>
              <w:rPr>
                <w:rFonts w:ascii="Arial LatArm" w:hAnsi="Arial LatArm"/>
                <w:sz w:val="20"/>
                <w:szCs w:val="20"/>
              </w:rPr>
              <w:t xml:space="preserve"> </w:t>
            </w:r>
            <w:r>
              <w:rPr>
                <w:rFonts w:ascii="Sylfaen" w:hAnsi="Sylfaen" w:cs="Sylfaen"/>
                <w:sz w:val="20"/>
                <w:szCs w:val="20"/>
              </w:rPr>
              <w:t>յուղ</w:t>
            </w:r>
            <w:r>
              <w:rPr>
                <w:rFonts w:ascii="Arial LatArm" w:hAnsi="Arial LatArm"/>
                <w:sz w:val="20"/>
                <w:szCs w:val="20"/>
              </w:rPr>
              <w:t>,</w:t>
            </w:r>
            <w:r>
              <w:rPr>
                <w:rFonts w:ascii="Sylfaen" w:hAnsi="Sylfaen" w:cs="Sylfaen"/>
                <w:sz w:val="20"/>
                <w:szCs w:val="20"/>
              </w:rPr>
              <w:t>ձեթ</w:t>
            </w:r>
            <w:r>
              <w:rPr>
                <w:rFonts w:ascii="Arial LatArm" w:hAnsi="Arial LatArm"/>
                <w:sz w:val="20"/>
                <w:szCs w:val="20"/>
              </w:rPr>
              <w:t xml:space="preserve"> </w:t>
            </w:r>
            <w:r>
              <w:rPr>
                <w:rFonts w:ascii="Sylfaen" w:hAnsi="Sylfaen" w:cs="Sylfaen"/>
                <w:sz w:val="20"/>
                <w:szCs w:val="20"/>
              </w:rPr>
              <w:t>արևածաղկի</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132000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Բրինձ</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157500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Հնդկաձավար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94500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Ոսպ</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52500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Ոլոռ</w:t>
            </w:r>
            <w:r>
              <w:rPr>
                <w:rFonts w:ascii="Arial LatArm" w:hAnsi="Arial LatArm"/>
                <w:sz w:val="20"/>
                <w:szCs w:val="20"/>
              </w:rPr>
              <w:t xml:space="preserve"> </w:t>
            </w:r>
            <w:r>
              <w:rPr>
                <w:rFonts w:ascii="Sylfaen" w:hAnsi="Sylfaen" w:cs="Sylfaen"/>
                <w:sz w:val="20"/>
                <w:szCs w:val="20"/>
              </w:rPr>
              <w:t>ամբողջական</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67500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Ցորենաձավար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36000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Հաճարաձավար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202500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Ò</w:t>
            </w:r>
            <w:r>
              <w:rPr>
                <w:rFonts w:ascii="Sylfaen" w:hAnsi="Sylfaen" w:cs="Sylfaen"/>
                <w:sz w:val="20"/>
                <w:szCs w:val="20"/>
              </w:rPr>
              <w:t>ու</w:t>
            </w:r>
            <w:r>
              <w:rPr>
                <w:rFonts w:ascii="Arial LatArm" w:hAnsi="Arial LatArm"/>
                <w:sz w:val="20"/>
                <w:szCs w:val="20"/>
              </w:rPr>
              <w:t xml:space="preserve"> 01 </w:t>
            </w:r>
            <w:r>
              <w:rPr>
                <w:rFonts w:ascii="Sylfaen" w:hAnsi="Sylfaen" w:cs="Sylfaen"/>
                <w:sz w:val="20"/>
                <w:szCs w:val="20"/>
              </w:rPr>
              <w:t>կարգի</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1080000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Ø</w:t>
            </w:r>
            <w:r>
              <w:rPr>
                <w:rFonts w:ascii="Sylfaen" w:hAnsi="Sylfaen" w:cs="Sylfaen"/>
                <w:sz w:val="20"/>
                <w:szCs w:val="20"/>
              </w:rPr>
              <w:t>իս</w:t>
            </w:r>
            <w:r>
              <w:rPr>
                <w:rFonts w:ascii="Arial LatArm" w:hAnsi="Arial LatArm"/>
                <w:sz w:val="20"/>
                <w:szCs w:val="20"/>
              </w:rPr>
              <w:t xml:space="preserve"> </w:t>
            </w:r>
            <w:r>
              <w:rPr>
                <w:rFonts w:ascii="Sylfaen" w:hAnsi="Sylfaen" w:cs="Sylfaen"/>
                <w:sz w:val="20"/>
                <w:szCs w:val="20"/>
              </w:rPr>
              <w:t>տավարի</w:t>
            </w:r>
            <w:r>
              <w:rPr>
                <w:rFonts w:ascii="Arial LatArm" w:hAnsi="Arial LatArm"/>
                <w:sz w:val="20"/>
                <w:szCs w:val="20"/>
              </w:rPr>
              <w:t xml:space="preserve">  </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560000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Ð</w:t>
            </w:r>
            <w:r>
              <w:rPr>
                <w:rFonts w:ascii="Sylfaen" w:hAnsi="Sylfaen" w:cs="Sylfaen"/>
                <w:sz w:val="20"/>
                <w:szCs w:val="20"/>
              </w:rPr>
              <w:t>ավի</w:t>
            </w:r>
            <w:r>
              <w:rPr>
                <w:rFonts w:ascii="Arial LatArm" w:hAnsi="Arial LatArm"/>
                <w:sz w:val="20"/>
                <w:szCs w:val="20"/>
              </w:rPr>
              <w:t xml:space="preserve"> </w:t>
            </w:r>
            <w:r>
              <w:rPr>
                <w:rFonts w:ascii="Sylfaen" w:hAnsi="Sylfaen" w:cs="Sylfaen"/>
                <w:sz w:val="20"/>
                <w:szCs w:val="20"/>
              </w:rPr>
              <w:t>կրծքամիս</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175000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ä</w:t>
            </w:r>
            <w:r>
              <w:rPr>
                <w:rFonts w:ascii="Sylfaen" w:hAnsi="Sylfaen" w:cs="Sylfaen"/>
                <w:sz w:val="20"/>
                <w:szCs w:val="20"/>
              </w:rPr>
              <w:t>անիր</w:t>
            </w:r>
            <w:r>
              <w:rPr>
                <w:rFonts w:ascii="Arial LatArm" w:hAnsi="Arial LatArm"/>
                <w:sz w:val="20"/>
                <w:szCs w:val="20"/>
              </w:rPr>
              <w:t xml:space="preserve"> </w:t>
            </w:r>
            <w:r>
              <w:rPr>
                <w:rFonts w:ascii="Sylfaen" w:hAnsi="Sylfaen" w:cs="Sylfaen"/>
                <w:sz w:val="20"/>
                <w:szCs w:val="20"/>
              </w:rPr>
              <w:t>Չանախ</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159500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աթ</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292500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Ø</w:t>
            </w:r>
            <w:r>
              <w:rPr>
                <w:rFonts w:ascii="Sylfaen" w:hAnsi="Sylfaen" w:cs="Sylfaen"/>
                <w:sz w:val="20"/>
                <w:szCs w:val="20"/>
              </w:rPr>
              <w:t>ածուն</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167500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Â</w:t>
            </w:r>
            <w:r>
              <w:rPr>
                <w:rFonts w:ascii="Sylfaen" w:hAnsi="Sylfaen" w:cs="Sylfaen"/>
                <w:sz w:val="20"/>
                <w:szCs w:val="20"/>
              </w:rPr>
              <w:t>թվասեր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105000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Ê</w:t>
            </w:r>
            <w:r>
              <w:rPr>
                <w:rFonts w:ascii="Sylfaen" w:hAnsi="Sylfaen" w:cs="Sylfaen"/>
                <w:sz w:val="20"/>
                <w:szCs w:val="20"/>
              </w:rPr>
              <w:t>տացրած</w:t>
            </w:r>
            <w:r>
              <w:rPr>
                <w:rFonts w:ascii="Arial LatArm" w:hAnsi="Arial LatArm"/>
                <w:sz w:val="20"/>
                <w:szCs w:val="20"/>
              </w:rPr>
              <w:t xml:space="preserve"> </w:t>
            </w:r>
            <w:r>
              <w:rPr>
                <w:rFonts w:ascii="Sylfaen" w:hAnsi="Sylfaen" w:cs="Sylfaen"/>
                <w:sz w:val="20"/>
                <w:szCs w:val="20"/>
              </w:rPr>
              <w:t>կաթ</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209000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Â</w:t>
            </w:r>
            <w:r>
              <w:rPr>
                <w:rFonts w:ascii="Sylfaen" w:hAnsi="Sylfaen" w:cs="Sylfaen"/>
                <w:sz w:val="20"/>
                <w:szCs w:val="20"/>
              </w:rPr>
              <w:t>խվածքաբլիթ</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360000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ոնֆետ</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63000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Ջեմեր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28000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Â</w:t>
            </w:r>
            <w:r>
              <w:rPr>
                <w:rFonts w:ascii="Sylfaen" w:hAnsi="Sylfaen" w:cs="Sylfaen"/>
                <w:sz w:val="20"/>
                <w:szCs w:val="20"/>
              </w:rPr>
              <w:t>եյ</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13140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²</w:t>
            </w:r>
            <w:r>
              <w:rPr>
                <w:rFonts w:ascii="Sylfaen" w:hAnsi="Sylfaen" w:cs="Sylfaen"/>
                <w:sz w:val="20"/>
                <w:szCs w:val="20"/>
              </w:rPr>
              <w:t>ղ</w:t>
            </w:r>
            <w:r>
              <w:rPr>
                <w:rFonts w:ascii="Arial LatArm" w:hAnsi="Arial LatArm"/>
                <w:sz w:val="20"/>
                <w:szCs w:val="20"/>
              </w:rPr>
              <w:t xml:space="preserve">, </w:t>
            </w:r>
            <w:r>
              <w:rPr>
                <w:rFonts w:ascii="Sylfaen" w:hAnsi="Sylfaen" w:cs="Sylfaen"/>
                <w:sz w:val="20"/>
                <w:szCs w:val="20"/>
              </w:rPr>
              <w:t>կերակրի</w:t>
            </w:r>
            <w:r>
              <w:rPr>
                <w:rFonts w:ascii="Arial LatArm" w:hAnsi="Arial LatArm"/>
                <w:sz w:val="20"/>
                <w:szCs w:val="20"/>
              </w:rPr>
              <w:t xml:space="preserve"> </w:t>
            </w:r>
            <w:r>
              <w:rPr>
                <w:rFonts w:ascii="Sylfaen" w:hAnsi="Sylfaen" w:cs="Sylfaen"/>
                <w:sz w:val="20"/>
                <w:szCs w:val="20"/>
              </w:rPr>
              <w:t>մանր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192500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Կոմպոտ</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Խմորիչ</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140000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աղամբ</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700000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արտոֆիլ</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62500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Կանաչի</w:t>
            </w:r>
            <w:r>
              <w:rPr>
                <w:rFonts w:ascii="Arial LatArm" w:hAnsi="Arial LatArm"/>
                <w:sz w:val="20"/>
                <w:szCs w:val="20"/>
              </w:rPr>
              <w:t xml:space="preserve"> </w:t>
            </w:r>
            <w:r>
              <w:rPr>
                <w:rFonts w:ascii="Sylfaen" w:hAnsi="Sylfaen" w:cs="Sylfaen"/>
                <w:sz w:val="20"/>
                <w:szCs w:val="20"/>
              </w:rPr>
              <w:t>խառը</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72200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w:t>
            </w:r>
            <w:r>
              <w:rPr>
                <w:rFonts w:ascii="Sylfaen" w:hAnsi="Sylfaen" w:cs="Sylfaen"/>
                <w:sz w:val="20"/>
                <w:szCs w:val="20"/>
              </w:rPr>
              <w:t>ազար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35000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Սոխ</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105000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Ê</w:t>
            </w:r>
            <w:r>
              <w:rPr>
                <w:rFonts w:ascii="Sylfaen" w:hAnsi="Sylfaen" w:cs="Sylfaen"/>
                <w:sz w:val="20"/>
                <w:szCs w:val="20"/>
              </w:rPr>
              <w:t>նձոր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30000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Կանաչ</w:t>
            </w:r>
            <w:r>
              <w:rPr>
                <w:rFonts w:ascii="Arial LatArm" w:hAnsi="Arial LatArm"/>
                <w:sz w:val="20"/>
                <w:szCs w:val="20"/>
              </w:rPr>
              <w:t xml:space="preserve"> </w:t>
            </w:r>
            <w:r>
              <w:rPr>
                <w:rFonts w:ascii="Sylfaen" w:hAnsi="Sylfaen" w:cs="Sylfaen"/>
                <w:sz w:val="20"/>
                <w:szCs w:val="20"/>
              </w:rPr>
              <w:t>ոլոռ</w:t>
            </w:r>
            <w:r>
              <w:rPr>
                <w:rFonts w:ascii="Arial LatArm" w:hAnsi="Arial LatArm"/>
                <w:sz w:val="20"/>
                <w:szCs w:val="20"/>
              </w:rPr>
              <w:t xml:space="preserve"> </w:t>
            </w:r>
            <w:r>
              <w:rPr>
                <w:rFonts w:ascii="Sylfaen" w:hAnsi="Sylfaen" w:cs="Sylfaen"/>
                <w:sz w:val="20"/>
                <w:szCs w:val="20"/>
              </w:rPr>
              <w:t>պահածոյացված</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700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Սոդա</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78000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Բանան</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31500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Կակաո</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14300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Համեմունքներ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63000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Վարունգ</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52500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Լոլիկ</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16000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Պղպեղ</w:t>
            </w:r>
            <w:r>
              <w:rPr>
                <w:rFonts w:ascii="Arial LatArm" w:hAnsi="Arial LatArm"/>
                <w:sz w:val="20"/>
                <w:szCs w:val="20"/>
              </w:rPr>
              <w:t xml:space="preserve"> </w:t>
            </w:r>
            <w:r>
              <w:rPr>
                <w:rFonts w:ascii="Sylfaen" w:hAnsi="Sylfaen" w:cs="Sylfaen"/>
                <w:sz w:val="20"/>
                <w:szCs w:val="20"/>
              </w:rPr>
              <w:t>կարմիր</w:t>
            </w:r>
            <w:r>
              <w:rPr>
                <w:rFonts w:ascii="Arial LatArm" w:hAnsi="Arial LatArm"/>
                <w:sz w:val="20"/>
                <w:szCs w:val="20"/>
              </w:rPr>
              <w:t xml:space="preserve"> </w:t>
            </w:r>
            <w:r>
              <w:rPr>
                <w:rFonts w:ascii="Sylfaen" w:hAnsi="Sylfaen" w:cs="Sylfaen"/>
                <w:sz w:val="20"/>
                <w:szCs w:val="20"/>
              </w:rPr>
              <w:t>աղացած</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14000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Պղպեղ</w:t>
            </w:r>
            <w:r>
              <w:rPr>
                <w:rFonts w:ascii="Arial LatArm" w:hAnsi="Arial LatArm"/>
                <w:sz w:val="20"/>
                <w:szCs w:val="20"/>
              </w:rPr>
              <w:t xml:space="preserve"> </w:t>
            </w:r>
            <w:r>
              <w:rPr>
                <w:rFonts w:ascii="Sylfaen" w:hAnsi="Sylfaen" w:cs="Sylfaen"/>
                <w:sz w:val="20"/>
                <w:szCs w:val="20"/>
              </w:rPr>
              <w:t>կանաչ</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35000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Բազուկ</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4500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Չամիչ</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25000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Եգիպտացորեն</w:t>
            </w:r>
            <w:r>
              <w:rPr>
                <w:rFonts w:ascii="Arial LatArm" w:hAnsi="Arial LatArm"/>
                <w:sz w:val="20"/>
                <w:szCs w:val="20"/>
              </w:rPr>
              <w:t xml:space="preserve"> </w:t>
            </w:r>
            <w:r>
              <w:rPr>
                <w:rFonts w:ascii="Sylfaen" w:hAnsi="Sylfaen" w:cs="Sylfaen"/>
                <w:sz w:val="20"/>
                <w:szCs w:val="20"/>
              </w:rPr>
              <w:t>պահածոյացված</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90000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Բուլկի</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35200</w:t>
            </w:r>
          </w:p>
        </w:tc>
        <w:tc>
          <w:tcPr>
            <w:tcW w:w="5528" w:type="dxa"/>
            <w:vAlign w:val="bottom"/>
          </w:tcPr>
          <w:p w:rsidR="00B310FF" w:rsidRDefault="00B310FF" w:rsidP="00B310FF">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ոմատի</w:t>
            </w:r>
            <w:r>
              <w:rPr>
                <w:rFonts w:ascii="Arial LatArm" w:hAnsi="Arial LatArm"/>
                <w:sz w:val="20"/>
                <w:szCs w:val="20"/>
              </w:rPr>
              <w:t xml:space="preserve"> </w:t>
            </w:r>
            <w:r>
              <w:rPr>
                <w:rFonts w:ascii="Sylfaen" w:hAnsi="Sylfaen" w:cs="Sylfaen"/>
                <w:sz w:val="20"/>
                <w:szCs w:val="20"/>
              </w:rPr>
              <w:t>մածուկ</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9000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Վարսակի</w:t>
            </w:r>
            <w:r>
              <w:rPr>
                <w:rFonts w:ascii="Arial LatArm" w:hAnsi="Arial LatArm"/>
                <w:sz w:val="20"/>
                <w:szCs w:val="20"/>
              </w:rPr>
              <w:t xml:space="preserve"> </w:t>
            </w:r>
            <w:r>
              <w:rPr>
                <w:rFonts w:ascii="Sylfaen" w:hAnsi="Sylfaen" w:cs="Sylfaen"/>
                <w:sz w:val="20"/>
                <w:szCs w:val="20"/>
              </w:rPr>
              <w:t>փաթիլներ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36000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Մանդարին</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15000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Եգիպտացորենի</w:t>
            </w:r>
            <w:r>
              <w:rPr>
                <w:rFonts w:ascii="Arial LatArm" w:hAnsi="Arial LatArm"/>
                <w:sz w:val="20"/>
                <w:szCs w:val="20"/>
              </w:rPr>
              <w:t xml:space="preserve"> </w:t>
            </w:r>
            <w:r>
              <w:rPr>
                <w:rFonts w:ascii="Sylfaen" w:hAnsi="Sylfaen" w:cs="Sylfaen"/>
                <w:sz w:val="20"/>
                <w:szCs w:val="20"/>
              </w:rPr>
              <w:t>չոր</w:t>
            </w:r>
            <w:r>
              <w:rPr>
                <w:rFonts w:ascii="Arial LatArm" w:hAnsi="Arial LatArm"/>
                <w:sz w:val="20"/>
                <w:szCs w:val="20"/>
              </w:rPr>
              <w:t xml:space="preserve"> </w:t>
            </w:r>
            <w:r>
              <w:rPr>
                <w:rFonts w:ascii="Sylfaen" w:hAnsi="Sylfaen" w:cs="Sylfaen"/>
                <w:sz w:val="20"/>
                <w:szCs w:val="20"/>
              </w:rPr>
              <w:t>փաթիլներ</w:t>
            </w:r>
            <w:r>
              <w:rPr>
                <w:rFonts w:ascii="Arial LatArm" w:hAnsi="Arial LatArm"/>
                <w:sz w:val="20"/>
                <w:szCs w:val="20"/>
              </w:rPr>
              <w:t xml:space="preserve">   (</w:t>
            </w:r>
            <w:r>
              <w:rPr>
                <w:rFonts w:ascii="Calibri" w:hAnsi="Calibri" w:cs="Calibri"/>
                <w:sz w:val="20"/>
                <w:szCs w:val="20"/>
              </w:rPr>
              <w:t>хлопья</w:t>
            </w:r>
            <w:r>
              <w:rPr>
                <w:rFonts w:ascii="Arial LatArm" w:hAnsi="Arial LatArm"/>
                <w:sz w:val="20"/>
                <w:szCs w:val="20"/>
              </w:rPr>
              <w:t>)</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20000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Հազար</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136000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Կաթնաշոռ</w:t>
            </w:r>
          </w:p>
        </w:tc>
      </w:tr>
      <w:tr w:rsidR="00B310FF" w:rsidRPr="00A71D81" w:rsidTr="00A57ACE">
        <w:trPr>
          <w:trHeight w:val="292"/>
        </w:trPr>
        <w:tc>
          <w:tcPr>
            <w:tcW w:w="1418" w:type="dxa"/>
            <w:vAlign w:val="center"/>
          </w:tcPr>
          <w:p w:rsidR="00B310FF" w:rsidRPr="00A71D81" w:rsidRDefault="00B310FF" w:rsidP="00B310FF">
            <w:pPr>
              <w:pStyle w:val="23"/>
              <w:numPr>
                <w:ilvl w:val="0"/>
                <w:numId w:val="33"/>
              </w:numPr>
              <w:spacing w:line="240" w:lineRule="auto"/>
              <w:jc w:val="center"/>
              <w:rPr>
                <w:rFonts w:ascii="GHEA Grapalat" w:hAnsi="GHEA Grapalat"/>
                <w:b/>
                <w:bCs/>
                <w:i/>
                <w:iCs/>
                <w:sz w:val="14"/>
                <w:szCs w:val="14"/>
              </w:rPr>
            </w:pPr>
          </w:p>
        </w:tc>
        <w:tc>
          <w:tcPr>
            <w:tcW w:w="1276" w:type="dxa"/>
            <w:vAlign w:val="bottom"/>
          </w:tcPr>
          <w:p w:rsidR="00B310FF" w:rsidRDefault="00B310FF" w:rsidP="00B310FF">
            <w:pPr>
              <w:jc w:val="center"/>
              <w:rPr>
                <w:rFonts w:ascii="Calibri" w:hAnsi="Calibri"/>
                <w:color w:val="000000"/>
                <w:sz w:val="20"/>
                <w:szCs w:val="20"/>
              </w:rPr>
            </w:pPr>
            <w:r>
              <w:rPr>
                <w:rFonts w:ascii="Calibri" w:hAnsi="Calibri"/>
                <w:color w:val="000000"/>
                <w:sz w:val="20"/>
                <w:szCs w:val="20"/>
              </w:rPr>
              <w:t>50000</w:t>
            </w:r>
          </w:p>
        </w:tc>
        <w:tc>
          <w:tcPr>
            <w:tcW w:w="5528" w:type="dxa"/>
            <w:vAlign w:val="bottom"/>
          </w:tcPr>
          <w:p w:rsidR="00B310FF" w:rsidRDefault="00B310FF" w:rsidP="00B310FF">
            <w:pPr>
              <w:jc w:val="center"/>
              <w:rPr>
                <w:rFonts w:ascii="Arial LatArm" w:hAnsi="Arial LatArm"/>
                <w:sz w:val="20"/>
                <w:szCs w:val="20"/>
              </w:rPr>
            </w:pPr>
            <w:r>
              <w:rPr>
                <w:rFonts w:ascii="Sylfaen" w:hAnsi="Sylfaen" w:cs="Sylfaen"/>
                <w:sz w:val="20"/>
                <w:szCs w:val="20"/>
              </w:rPr>
              <w:t>Լոբի</w:t>
            </w:r>
            <w:r>
              <w:rPr>
                <w:rFonts w:ascii="Arial LatArm" w:hAnsi="Arial LatArm"/>
                <w:sz w:val="20"/>
                <w:szCs w:val="20"/>
              </w:rPr>
              <w:t xml:space="preserve"> </w:t>
            </w:r>
            <w:r>
              <w:rPr>
                <w:rFonts w:ascii="Sylfaen" w:hAnsi="Sylfaen" w:cs="Sylfaen"/>
                <w:sz w:val="20"/>
                <w:szCs w:val="20"/>
              </w:rPr>
              <w:t>հատիկավոր</w:t>
            </w:r>
          </w:p>
        </w:tc>
      </w:tr>
    </w:tbl>
    <w:p w:rsidR="00B132FD" w:rsidRDefault="00B132FD" w:rsidP="00EF3662">
      <w:pPr>
        <w:pStyle w:val="23"/>
        <w:spacing w:line="240" w:lineRule="auto"/>
        <w:ind w:firstLine="567"/>
        <w:rPr>
          <w:rFonts w:ascii="GHEA Grapalat" w:hAnsi="GHEA Grapalat"/>
        </w:rPr>
      </w:pPr>
    </w:p>
    <w:p w:rsidR="00B132FD" w:rsidRDefault="00B132FD" w:rsidP="00EF3662">
      <w:pPr>
        <w:pStyle w:val="23"/>
        <w:spacing w:line="240" w:lineRule="auto"/>
        <w:ind w:firstLine="567"/>
        <w:rPr>
          <w:rFonts w:ascii="GHEA Grapalat" w:hAnsi="GHEA Grapalat"/>
        </w:rPr>
      </w:pPr>
    </w:p>
    <w:p w:rsidR="00B132FD" w:rsidRDefault="00B132FD"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096865" w:rsidRPr="00A71D81" w:rsidRDefault="00096865" w:rsidP="00EF3662">
      <w:pPr>
        <w:ind w:firstLine="567"/>
        <w:rPr>
          <w:rFonts w:ascii="GHEA Grapalat" w:hAnsi="GHEA Grapalat" w:cs="Sylfaen"/>
          <w:i/>
          <w:sz w:val="20"/>
          <w:lang w:val="es-ES"/>
        </w:rPr>
      </w:pP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00A7768A" w:rsidRPr="00A7768A">
        <w:rPr>
          <w:rFonts w:ascii="GHEA Grapalat" w:hAnsi="GHEA Grapalat" w:cs="Sylfaen"/>
          <w:b/>
          <w:sz w:val="20"/>
          <w:lang w:val="es-ES"/>
        </w:rPr>
        <w:t xml:space="preserve"> </w:t>
      </w:r>
      <w:r w:rsidRPr="00A71D81">
        <w:rPr>
          <w:rFonts w:ascii="GHEA Grapalat" w:hAnsi="GHEA Grapalat" w:cs="Sylfaen"/>
          <w:b/>
          <w:sz w:val="20"/>
        </w:rPr>
        <w:t>ՄԱՍՆԱԿՑՈՒԹՅԱՆ</w:t>
      </w:r>
      <w:r w:rsidR="00A7768A" w:rsidRPr="00A7768A">
        <w:rPr>
          <w:rFonts w:ascii="GHEA Grapalat" w:hAnsi="GHEA Grapalat" w:cs="Sylfaen"/>
          <w:b/>
          <w:sz w:val="20"/>
          <w:lang w:val="es-ES"/>
        </w:rPr>
        <w:t xml:space="preserve"> </w:t>
      </w:r>
      <w:r w:rsidRPr="00A71D81">
        <w:rPr>
          <w:rFonts w:ascii="GHEA Grapalat" w:hAnsi="GHEA Grapalat" w:cs="Sylfaen"/>
          <w:b/>
          <w:sz w:val="20"/>
        </w:rPr>
        <w:t>ԻՐԱՎՈՒՆՔԻ</w:t>
      </w:r>
      <w:r w:rsidR="00A7768A" w:rsidRPr="00A7768A">
        <w:rPr>
          <w:rFonts w:ascii="GHEA Grapalat" w:hAnsi="GHEA Grapalat" w:cs="Sylfaen"/>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00A7768A" w:rsidRPr="00A7768A">
        <w:rPr>
          <w:rFonts w:ascii="GHEA Grapalat" w:hAnsi="GHEA Grapalat" w:cs="Sylfaen"/>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00A7768A" w:rsidRPr="00A7768A">
        <w:rPr>
          <w:rFonts w:ascii="GHEA Grapalat" w:hAnsi="GHEA Grapalat" w:cs="Sylfaen"/>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00A7768A" w:rsidRPr="00A7768A">
        <w:rPr>
          <w:rFonts w:ascii="GHEA Grapalat" w:hAnsi="GHEA Grapalat" w:cs="Sylfaen"/>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մասնակցելուիրավունքչունենանձինք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որոնքհայտըներկայացնելուօրվադրությամբդատականկարգովճանաչվելենսնանկ</w:t>
      </w:r>
      <w:r w:rsidRPr="006D2E03">
        <w:rPr>
          <w:rFonts w:ascii="GHEA Grapalat" w:hAnsi="GHEA Grapalat"/>
          <w:sz w:val="20"/>
          <w:szCs w:val="20"/>
          <w:lang w:val="es-ES"/>
        </w:rPr>
        <w:t xml:space="preserve">. </w:t>
      </w:r>
    </w:p>
    <w:p w:rsidR="00753E6E" w:rsidRPr="006D2E03" w:rsidRDefault="00A7768A" w:rsidP="00EF3662">
      <w:pPr>
        <w:ind w:firstLine="720"/>
        <w:jc w:val="both"/>
        <w:rPr>
          <w:rFonts w:ascii="GHEA Grapalat" w:hAnsi="GHEA Grapalat"/>
          <w:sz w:val="20"/>
          <w:szCs w:val="20"/>
          <w:lang w:val="es-ES"/>
        </w:rPr>
      </w:pPr>
      <w:r>
        <w:rPr>
          <w:rFonts w:ascii="GHEA Grapalat" w:hAnsi="GHEA Grapalat"/>
          <w:sz w:val="20"/>
          <w:szCs w:val="20"/>
          <w:lang w:val="es-ES"/>
        </w:rPr>
        <w:t>3)</w:t>
      </w:r>
      <w:r w:rsidR="00753E6E" w:rsidRPr="006D2E03">
        <w:rPr>
          <w:rFonts w:ascii="GHEA Grapalat" w:hAnsi="GHEA Grapalat"/>
          <w:sz w:val="20"/>
          <w:szCs w:val="20"/>
        </w:rPr>
        <w:t>որոնքկամորոնց</w:t>
      </w:r>
      <w:r w:rsidR="00753E6E" w:rsidRPr="006D2E03">
        <w:rPr>
          <w:rFonts w:ascii="GHEA Grapalat" w:hAnsi="GHEA Grapalat" w:cs="Sylfaen"/>
          <w:sz w:val="20"/>
          <w:szCs w:val="20"/>
        </w:rPr>
        <w:t>գործադիրմարմնիներկայացուցիչըհայտըներկայացնելուօրվաննախորդող</w:t>
      </w:r>
      <w:r w:rsidR="00D30C7A" w:rsidRPr="006D2E03">
        <w:rPr>
          <w:rFonts w:ascii="GHEA Grapalat" w:hAnsi="GHEA Grapalat" w:cs="Sylfaen"/>
          <w:sz w:val="20"/>
          <w:szCs w:val="20"/>
          <w:lang w:val="hy-AM"/>
        </w:rPr>
        <w:t>հինգ</w:t>
      </w:r>
      <w:r w:rsidR="00753E6E" w:rsidRPr="006D2E03">
        <w:rPr>
          <w:rFonts w:ascii="GHEA Grapalat" w:hAnsi="GHEA Grapalat" w:cs="Sylfaen"/>
          <w:sz w:val="20"/>
          <w:szCs w:val="20"/>
        </w:rPr>
        <w:t>տարիներիընթացքումդատապարտվածէեղել</w:t>
      </w:r>
      <w:r w:rsidR="00753E6E" w:rsidRPr="006D2E03">
        <w:rPr>
          <w:rFonts w:ascii="GHEA Grapalat" w:hAnsi="GHEA Grapalat"/>
          <w:sz w:val="20"/>
          <w:szCs w:val="20"/>
        </w:rPr>
        <w:t>ահաբեկչությանֆինանսավորման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երեխայիշահագործմանկամմարդկայինթրաֆիքինգներառողհանցագործության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հանցավորհամագործակցությունստեղծելուկամդրանմասնակցելու</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կաշառքստանալու</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կաշառքտալուկամկաշառքիմիջնորդությանևօրենքովնախատեսվածտնտեսականգործունեությանդեմուղղվածհանցագործություններիհամար</w:t>
      </w:r>
      <w:r w:rsidR="00753E6E" w:rsidRPr="006D2E03">
        <w:rPr>
          <w:rFonts w:ascii="GHEA Grapalat" w:hAnsi="GHEA Grapalat"/>
          <w:sz w:val="20"/>
          <w:szCs w:val="20"/>
          <w:lang w:val="es-ES"/>
        </w:rPr>
        <w:t>,</w:t>
      </w:r>
      <w:r w:rsidR="00753E6E" w:rsidRPr="006D2E03">
        <w:rPr>
          <w:rFonts w:ascii="GHEA Grapalat" w:hAnsi="GHEA Grapalat" w:cs="Sylfaen"/>
          <w:sz w:val="20"/>
          <w:szCs w:val="20"/>
        </w:rPr>
        <w:t>բացառությամբայնդեպքերի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երբդատվածությունըօրենքովսահմանվածկարգովմարվածէ</w:t>
      </w:r>
      <w:r w:rsidR="00E56508">
        <w:rPr>
          <w:rFonts w:ascii="GHEA Grapalat" w:hAnsi="GHEA Grapalat" w:cs="Sylfaen"/>
          <w:sz w:val="20"/>
          <w:szCs w:val="20"/>
          <w:lang w:val="hy-AM"/>
        </w:rPr>
        <w:t xml:space="preserve"> կամ վերացված է</w:t>
      </w:r>
      <w:r w:rsidR="00753E6E"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00D30C7A" w:rsidRPr="006D2E03">
        <w:rPr>
          <w:rFonts w:ascii="GHEA Grapalat" w:hAnsi="GHEA Grapalat" w:cs="Sylfaen"/>
          <w:sz w:val="20"/>
          <w:szCs w:val="20"/>
        </w:rPr>
        <w:t>որոնցվերաբերյալգնումներիոլորտումհակամրցակցայինհամաձայնության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դիրքիչարաշահմանկամանբարեխիղճմրցակցությանհամարպատասխանատվությունսահմանողվարչականակտըհայտըներկայացվելուօրվաննախորդողերեքտարվաընթացքումդարձելէ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իսկբողոքարկվածլինելուդեպքումթողնվելէանփոփոխ</w:t>
      </w:r>
      <w:r w:rsidR="00D30C7A" w:rsidRPr="006D2E03">
        <w:rPr>
          <w:rFonts w:ascii="Cambria Math" w:hAnsi="Cambria Math" w:cs="Cambria Math"/>
          <w:sz w:val="20"/>
          <w:szCs w:val="20"/>
          <w:lang w:val="es-ES"/>
        </w:rPr>
        <w:t>․</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որոնքհայտըներկայացնելուօրվադրությամբ</w:t>
      </w:r>
      <w:r w:rsidRPr="006D2E03">
        <w:rPr>
          <w:rFonts w:ascii="GHEA Grapalat" w:hAnsi="GHEA Grapalat" w:cs="Sylfaen"/>
          <w:sz w:val="20"/>
          <w:szCs w:val="20"/>
        </w:rPr>
        <w:t>ներառվածենգնումներիգործընթացինմասնակցելուիրավունքչունեցողմասնակիցներիցուցակում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Sylfaen"/>
          <w:sz w:val="20"/>
          <w:lang w:val="es-ES"/>
        </w:rPr>
        <w:t>կետովնախատեսվածգրավորհայտարարություն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Բացիսույնկետովնախատեսվածհայտարարությունիցմասնակցությանիրավունքիգնահատմանհամարմասնակ</w:t>
      </w:r>
      <w:r w:rsidR="00EB487B" w:rsidRPr="006D2E03">
        <w:rPr>
          <w:rFonts w:ascii="GHEA Grapalat" w:hAnsi="GHEA Grapalat" w:cs="Sylfaen"/>
          <w:sz w:val="20"/>
        </w:rPr>
        <w:lastRenderedPageBreak/>
        <w:t>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այդթվումընտրվածմասնակցիցայլփաստաթղթերկամհիմնավորումներչենկարողպահանջվել</w:t>
      </w:r>
      <w:r w:rsidR="00EB487B" w:rsidRPr="006D2E03">
        <w:rPr>
          <w:rFonts w:ascii="GHEA Grapalat" w:hAnsi="GHEA Grapalat" w:cs="Sylfaen"/>
          <w:sz w:val="20"/>
          <w:lang w:val="es-ES"/>
        </w:rPr>
        <w:t>:</w:t>
      </w:r>
      <w:r w:rsidR="007A4BB9" w:rsidRPr="006D2E03">
        <w:rPr>
          <w:rFonts w:ascii="GHEA Grapalat" w:hAnsi="GHEA Grapalat" w:cs="Tahoma"/>
          <w:sz w:val="20"/>
        </w:rPr>
        <w:t>Մասնակցիհայտարարությանիսկությունըգնահատողհանձնաժողովը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գնահատումէսույնհրավերովսահմանվածպայմաններով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րդկետովնախատեսվածցուցակումներառվելը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դրանումգտնվելուժամանակահատվածում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ինքնաբերաբարհանգեցնումէվերջինիսհետփոխկապակցվածանձանցգնումներիգործընթացինմասնակցությանիրավունքիսահմանափակման</w:t>
      </w:r>
      <w:r w:rsidR="00E56508" w:rsidRPr="0041304D">
        <w:rPr>
          <w:rFonts w:ascii="GHEA Grapalat" w:hAnsi="GHEA Grapalat" w:cs="Sylfaen"/>
          <w:sz w:val="20"/>
          <w:szCs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Արգելվումէ</w:t>
      </w:r>
      <w:r w:rsidRPr="006D2E03">
        <w:rPr>
          <w:rFonts w:ascii="GHEA Grapalat" w:hAnsi="GHEA Grapalat"/>
          <w:sz w:val="20"/>
          <w:szCs w:val="20"/>
        </w:rPr>
        <w:t>սույնկետովսահմանվածփոխկապակցված</w:t>
      </w:r>
      <w:r w:rsidRPr="00A71D81">
        <w:rPr>
          <w:rFonts w:ascii="GHEA Grapalat" w:hAnsi="GHEA Grapalat"/>
          <w:sz w:val="20"/>
          <w:szCs w:val="20"/>
        </w:rPr>
        <w:t>անձանցև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կողմիցհիմնադրվածկամավելիքանհիսունտոկոսմիևնույնանձի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պատկանողբաժնեմաս</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ունեցողկազմակերպություններիմիաժամանակյամասնակցությունը</w:t>
      </w:r>
      <w:r w:rsidR="00EB487B" w:rsidRPr="00A71D81">
        <w:rPr>
          <w:rFonts w:ascii="GHEA Grapalat" w:hAnsi="GHEA Grapalat"/>
          <w:sz w:val="20"/>
          <w:szCs w:val="20"/>
        </w:rPr>
        <w:t>սույն</w:t>
      </w:r>
      <w:r w:rsidR="0028726A" w:rsidRPr="00A71D81">
        <w:rPr>
          <w:rFonts w:ascii="GHEA Grapalat" w:hAnsi="GHEA Grapalat"/>
          <w:sz w:val="20"/>
          <w:szCs w:val="20"/>
        </w:rPr>
        <w:t>ընթացակարգին</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rPr>
        <w:t>բացառությամբպետությանկամհամայնքներիկողմիցհիմնադրվածկազմակերպություններիև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rPr>
        <w:t>գ</w:t>
      </w:r>
      <w:r w:rsidRPr="00A71D81">
        <w:rPr>
          <w:rFonts w:ascii="GHEA Grapalat" w:hAnsi="GHEA Grapalat" w:cs="Sylfaen"/>
          <w:sz w:val="20"/>
        </w:rPr>
        <w:t>ործունեությանկար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szCs w:val="20"/>
        </w:rPr>
        <w:t>մասնակցությանդեպքերի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00EB487B" w:rsidRPr="00A71D81">
        <w:rPr>
          <w:rFonts w:ascii="GHEA Grapalat" w:hAnsi="GHEA Grapalat"/>
          <w:sz w:val="20"/>
          <w:szCs w:val="20"/>
        </w:rPr>
        <w:t>կետի</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Pr="00A71D81">
        <w:rPr>
          <w:rFonts w:ascii="GHEA Grapalat" w:hAnsi="GHEA Grapalat" w:cs="Sylfaen"/>
          <w:sz w:val="20"/>
          <w:lang w:val="hy-AM"/>
        </w:rPr>
        <w:t>Մասնակիցը</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իրականացվելգործակալությանպայմանագիրկնքելումիջոցով։</w:t>
      </w:r>
      <w:r w:rsidRPr="00A71D81">
        <w:rPr>
          <w:rFonts w:ascii="GHEA Grapalat" w:hAnsi="GHEA Grapalat" w:cs="Sylfaen"/>
          <w:sz w:val="20"/>
          <w:szCs w:val="24"/>
          <w:lang w:eastAsia="en-US"/>
        </w:rPr>
        <w:t>Գործակալությանպայմանագրիկողմչիկարողհանդիսանալսույնընթացակարգին</w:t>
      </w:r>
      <w:r w:rsidR="003A7A32" w:rsidRPr="00A71D81">
        <w:rPr>
          <w:rFonts w:ascii="GHEA Grapalat" w:hAnsi="GHEA Grapalat" w:cs="Sylfaen"/>
          <w:sz w:val="20"/>
          <w:lang w:val="af-ZA"/>
        </w:rPr>
        <w:t>(</w:t>
      </w:r>
      <w:r w:rsidR="003A7A32" w:rsidRPr="00A71D81">
        <w:rPr>
          <w:rFonts w:ascii="GHEA Grapalat" w:hAnsi="GHEA Grapalat" w:cs="Sylfaen"/>
          <w:sz w:val="20"/>
        </w:rPr>
        <w:t>միևնույնչափաբաժնին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մասնակցելունպատակովհայտներկայացրածմասնակիցը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Մասնակիցներըկարողենսույնընթացակարգինմասնակցելհամատեղգործունեությանկարգով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։Նմանդեպքում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համատեղգործունեությանպայմանագրիկողմերիցորևէմեկըչիկարողնույնընթացակարգին</w:t>
      </w:r>
      <w:r w:rsidR="003A7A32" w:rsidRPr="00A71D81">
        <w:rPr>
          <w:rFonts w:ascii="GHEA Grapalat" w:hAnsi="GHEA Grapalat" w:cs="Sylfaen"/>
        </w:rPr>
        <w:t>(</w:t>
      </w:r>
      <w:r w:rsidR="003A7A32" w:rsidRPr="00A71D81">
        <w:rPr>
          <w:rFonts w:ascii="GHEA Grapalat" w:hAnsi="GHEA Grapalat" w:cs="Sylfaen"/>
          <w:lang w:val="en-US"/>
        </w:rPr>
        <w:t>միևնույնչափաբաժնին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ներկայացնելառանձինհայտ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Սույնպարբերությանպահանջիչպահպանմանդեպքում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հայտերիբացմաննիստումմերժվումենինչպեսհամատեղգործունեությանկարգով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այնպեսէլառանձիններկայացվածհայտերը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ասնակիցներըկրումենհամատեղևհամապարտպատասխանատվություն</w:t>
      </w:r>
      <w:r w:rsidR="000A6B75" w:rsidRPr="00A71D81">
        <w:rPr>
          <w:rFonts w:ascii="GHEA Grapalat" w:hAnsi="GHEA Grapalat" w:cs="Sylfaen"/>
          <w:szCs w:val="24"/>
        </w:rPr>
        <w:t>:Ընդ որում,</w:t>
      </w:r>
      <w:r w:rsidR="000A6B75" w:rsidRPr="00A71D81">
        <w:rPr>
          <w:rFonts w:ascii="GHEA Grapalat" w:hAnsi="GHEA Grapalat" w:cs="Sylfaen"/>
          <w:szCs w:val="24"/>
          <w:lang w:val="ru-RU"/>
        </w:rPr>
        <w:t>կոնսորցիումիանդամիկոնսորցիումիցդուրսգալուդեպքումկոնսորցիումիհետ</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9D487D">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ՀՐԱՎԵՐԻՊԱՐԶԱԲԱՆՈՒՄԸ</w:t>
      </w:r>
      <w:r w:rsidRPr="00A71D81">
        <w:rPr>
          <w:rFonts w:ascii="GHEA Grapalat" w:hAnsi="GHEA Grapalat" w:cs="Arial"/>
          <w:b/>
          <w:sz w:val="20"/>
        </w:rPr>
        <w:t>ԵՎ</w:t>
      </w:r>
      <w:r w:rsidRPr="00A71D81">
        <w:rPr>
          <w:rFonts w:ascii="GHEA Grapalat" w:hAnsi="GHEA Grapalat" w:cs="Sylfaen"/>
          <w:b/>
          <w:sz w:val="20"/>
        </w:rPr>
        <w:t>ՀՐԱՎԵՐՈՒՄՓՈՓՈԽՈՒԹՅՈՒՆԿԱՏԱՐԵԼՈՒԿԱՐԳԸ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րդհոդվածիհամաձայն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ասնակիցնիրավունքունի</w:t>
      </w:r>
      <w:r w:rsidR="00AE4008" w:rsidRPr="00A71D81">
        <w:rPr>
          <w:rFonts w:ascii="GHEA Grapalat" w:hAnsi="GHEA Grapalat" w:cs="Sylfaen"/>
          <w:sz w:val="20"/>
        </w:rPr>
        <w:t>պ</w:t>
      </w:r>
      <w:r w:rsidRPr="00A71D81">
        <w:rPr>
          <w:rFonts w:ascii="GHEA Grapalat" w:hAnsi="GHEA Grapalat" w:cs="Sylfaen"/>
          <w:sz w:val="20"/>
        </w:rPr>
        <w:t>ատվիրատուիցպահանջելհրավերիպարզաբանում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Մասնակիցնիրավունքունիհայտերիներկայացմանվերջնաժամկետըլրանալուցառնվազնհինգօրացուցայինօրառաջ</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Pr="00A71D81">
        <w:rPr>
          <w:rFonts w:ascii="GHEA Grapalat" w:hAnsi="GHEA Grapalat" w:cs="Sylfaen"/>
          <w:sz w:val="20"/>
        </w:rPr>
        <w:t>պահանջելուհրավերիպարզաբանում</w:t>
      </w:r>
      <w:r w:rsidR="004D5671" w:rsidRPr="00A71D81">
        <w:rPr>
          <w:rFonts w:ascii="GHEA Grapalat" w:hAnsi="GHEA Grapalat" w:cs="Tahoma"/>
          <w:sz w:val="20"/>
        </w:rPr>
        <w:t>։</w:t>
      </w:r>
      <w:r w:rsidR="000946A3" w:rsidRPr="00A71D81">
        <w:rPr>
          <w:rFonts w:ascii="GHEA Grapalat" w:hAnsi="GHEA Grapalat"/>
          <w:sz w:val="20"/>
        </w:rPr>
        <w:t>Հանձնաժողովը</w:t>
      </w:r>
      <w:r w:rsidR="000946A3" w:rsidRPr="00A71D81">
        <w:rPr>
          <w:rFonts w:ascii="GHEA Grapalat" w:hAnsi="GHEA Grapalat" w:cs="Sylfaen"/>
          <w:sz w:val="20"/>
        </w:rPr>
        <w:t>հարցումը</w:t>
      </w:r>
      <w:r w:rsidRPr="00A71D81">
        <w:rPr>
          <w:rFonts w:ascii="GHEA Grapalat" w:hAnsi="GHEA Grapalat" w:cs="Sylfaen"/>
          <w:sz w:val="20"/>
        </w:rPr>
        <w:t>կատարած</w:t>
      </w:r>
      <w:r w:rsidR="000946A3" w:rsidRPr="00A71D81">
        <w:rPr>
          <w:rFonts w:ascii="GHEA Grapalat" w:hAnsi="GHEA Grapalat" w:cs="Arial"/>
          <w:sz w:val="20"/>
        </w:rPr>
        <w:t>մ</w:t>
      </w:r>
      <w:r w:rsidR="000946A3" w:rsidRPr="00A71D81">
        <w:rPr>
          <w:rFonts w:ascii="GHEA Grapalat" w:hAnsi="GHEA Grapalat" w:cs="Sylfaen"/>
          <w:sz w:val="20"/>
        </w:rPr>
        <w:t>ասնակցին</w:t>
      </w:r>
      <w:r w:rsidRPr="00A71D81">
        <w:rPr>
          <w:rFonts w:ascii="GHEA Grapalat" w:hAnsi="GHEA Grapalat" w:cs="Sylfaen"/>
          <w:sz w:val="20"/>
        </w:rPr>
        <w:t>պարզաբանումըտրամադրումէ</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Sylfaen"/>
          <w:sz w:val="20"/>
        </w:rPr>
        <w:t>ստանալուօրվանհաջորդողեր</w:t>
      </w:r>
      <w:r w:rsidR="00A93710" w:rsidRPr="00A71D81">
        <w:rPr>
          <w:rFonts w:ascii="GHEA Grapalat" w:hAnsi="GHEA Grapalat" w:cs="Sylfaen"/>
          <w:sz w:val="20"/>
        </w:rPr>
        <w:t>կու</w:t>
      </w:r>
      <w:r w:rsidRPr="00A71D81">
        <w:rPr>
          <w:rFonts w:ascii="GHEA Grapalat" w:hAnsi="GHEA Grapalat" w:cs="Sylfaen"/>
          <w:sz w:val="20"/>
        </w:rPr>
        <w:t>օրացուցայինօրվաընթացքում</w:t>
      </w:r>
      <w:r w:rsidR="004D5671" w:rsidRPr="00A71D81">
        <w:rPr>
          <w:rFonts w:ascii="GHEA Grapalat" w:hAnsi="GHEA Grapalat" w:cs="Tahoma"/>
          <w:sz w:val="20"/>
        </w:rPr>
        <w:t>։</w:t>
      </w:r>
      <w:r w:rsidR="006265F4" w:rsidRPr="00857955">
        <w:rPr>
          <w:rFonts w:ascii="GHEA Grapalat" w:hAnsi="GHEA Grapalat" w:cs="Tahoma"/>
          <w:sz w:val="20"/>
          <w:vertAlign w:val="superscript"/>
          <w:lang w:val="af-ZA"/>
        </w:rPr>
        <w:t>5</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Հարցմանևպարզաբանումներիբովանդակությանմասինհայտարարությունը</w:t>
      </w:r>
      <w:r w:rsidR="00781688" w:rsidRPr="00A71D81">
        <w:rPr>
          <w:rFonts w:ascii="GHEA Grapalat" w:hAnsi="GHEA Grapalat" w:cs="Arial"/>
          <w:sz w:val="20"/>
        </w:rPr>
        <w:t>պարզաբանումըտրամադրելուօրը</w:t>
      </w:r>
      <w:r w:rsidRPr="00A71D81">
        <w:rPr>
          <w:rFonts w:ascii="GHEA Grapalat" w:hAnsi="GHEA Grapalat" w:cs="Sylfaen"/>
          <w:sz w:val="20"/>
        </w:rPr>
        <w:t>հրապարակվումէ</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rPr>
        <w:t>գործող</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Գնումներիհայտարարություններ</w:t>
      </w:r>
      <w:r w:rsidR="001C76F7" w:rsidRPr="00A71D81">
        <w:rPr>
          <w:rFonts w:ascii="GHEA Grapalat" w:hAnsi="GHEA Grapalat"/>
          <w:lang w:val="af-ZA"/>
        </w:rPr>
        <w:t>»</w:t>
      </w:r>
      <w:r w:rsidR="00051B7F" w:rsidRPr="00A71D81">
        <w:rPr>
          <w:rFonts w:ascii="GHEA Grapalat" w:hAnsi="GHEA Grapalat" w:cs="Sylfaen"/>
          <w:sz w:val="20"/>
        </w:rPr>
        <w:t>բաժնի</w:t>
      </w:r>
      <w:r w:rsidR="001C76F7" w:rsidRPr="00A71D81">
        <w:rPr>
          <w:rFonts w:ascii="GHEA Grapalat" w:hAnsi="GHEA Grapalat"/>
          <w:lang w:val="af-ZA"/>
        </w:rPr>
        <w:t>«</w:t>
      </w:r>
      <w:r w:rsidR="00051B7F" w:rsidRPr="00A71D81">
        <w:rPr>
          <w:rFonts w:ascii="GHEA Grapalat" w:hAnsi="GHEA Grapalat" w:cs="Sylfaen"/>
          <w:sz w:val="20"/>
        </w:rPr>
        <w:t>Հրավերներիպարզաբանումներիվերաբերյալհայտարարություններ</w:t>
      </w:r>
      <w:r w:rsidR="001C76F7" w:rsidRPr="00A71D81">
        <w:rPr>
          <w:rFonts w:ascii="GHEA Grapalat" w:hAnsi="GHEA Grapalat"/>
          <w:lang w:val="af-ZA"/>
        </w:rPr>
        <w:t>»</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Pr="00A71D81">
        <w:rPr>
          <w:rFonts w:ascii="GHEA Grapalat" w:hAnsi="GHEA Grapalat" w:cs="Sylfaen"/>
          <w:sz w:val="20"/>
        </w:rPr>
        <w:t>առանցնշելուհարցումըկատարած</w:t>
      </w:r>
      <w:r w:rsidR="00051B7F" w:rsidRPr="00A71D81">
        <w:rPr>
          <w:rFonts w:ascii="GHEA Grapalat" w:hAnsi="GHEA Grapalat" w:cs="Arial"/>
          <w:sz w:val="20"/>
        </w:rPr>
        <w:t>մ</w:t>
      </w:r>
      <w:r w:rsidRPr="00A71D81">
        <w:rPr>
          <w:rFonts w:ascii="GHEA Grapalat" w:hAnsi="GHEA Grapalat" w:cs="Sylfaen"/>
          <w:sz w:val="20"/>
        </w:rPr>
        <w:t>ասնակցիտվյալները</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Պարզաբանումչիտրամադրվում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եթեհարցումըկատարվելէսույն</w:t>
      </w:r>
      <w:r w:rsidRPr="00A71D81">
        <w:rPr>
          <w:rFonts w:ascii="GHEA Grapalat" w:hAnsi="GHEA Grapalat" w:cs="Sylfaen"/>
          <w:sz w:val="20"/>
        </w:rPr>
        <w:t>բաժն</w:t>
      </w:r>
      <w:r w:rsidRPr="00A71D81">
        <w:rPr>
          <w:rFonts w:ascii="GHEA Grapalat" w:hAnsi="GHEA Grapalat" w:cs="Sylfaen"/>
          <w:sz w:val="20"/>
          <w:lang w:val="ru-RU"/>
        </w:rPr>
        <w:t>ովսահմանվածժամկետիխախտմամբ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եթեհարցումըդուրսէ</w:t>
      </w:r>
      <w:r w:rsidR="009A73D5" w:rsidRPr="00A71D81">
        <w:rPr>
          <w:rFonts w:ascii="GHEA Grapalat" w:hAnsi="GHEA Grapalat" w:cs="Arial Unicode"/>
          <w:sz w:val="20"/>
        </w:rPr>
        <w:t>սույն</w:t>
      </w:r>
      <w:r w:rsidRPr="00A71D81">
        <w:rPr>
          <w:rFonts w:ascii="GHEA Grapalat" w:hAnsi="GHEA Grapalat" w:cs="Sylfaen"/>
          <w:sz w:val="20"/>
          <w:lang w:val="ru-RU"/>
        </w:rPr>
        <w:t>հրավերիբովանդակությանշրջանակից</w:t>
      </w:r>
      <w:r w:rsidR="005A16C6" w:rsidRPr="00A71D81">
        <w:rPr>
          <w:rFonts w:ascii="GHEA Grapalat" w:hAnsi="GHEA Grapalat" w:cs="Sylfaen"/>
          <w:sz w:val="20"/>
          <w:lang w:val="ru-RU"/>
        </w:rPr>
        <w:t>կամեթեհարցումըվերաբերումէվերջինիսկողմիցառաջարկվելիքապրանքներիտեխնիկականբնութագրերի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սույնհրավերովնախատեսվածտեխնիկականբնութագրերինհամարժեքությանհամա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00A4729F" w:rsidRPr="00A71D81">
        <w:rPr>
          <w:rFonts w:ascii="GHEA Grapalat" w:hAnsi="GHEA Grapalat"/>
          <w:sz w:val="20"/>
          <w:szCs w:val="20"/>
        </w:rPr>
        <w:t>Ընդորում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ասնակիցըգրավործանուցվումէպարզաբանումչտրամադրելուհիմքերիմասին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հարցումըստանալուօրվանհաջորդողերկուօրացուցայինօրվաընթացքում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Հայտերիներկայացմանվերջնաժամկետըլրանալուցառնվազնհինգօրացուցայինօրառաջհրավերումկարողենկատարվելփոփոխություններ</w:t>
      </w:r>
      <w:r w:rsidR="004D5671" w:rsidRPr="00A71D81">
        <w:rPr>
          <w:rFonts w:ascii="GHEA Grapalat" w:hAnsi="GHEA Grapalat" w:cs="Tahoma"/>
          <w:sz w:val="20"/>
        </w:rPr>
        <w:t>։</w:t>
      </w:r>
      <w:r w:rsidRPr="00A71D81">
        <w:rPr>
          <w:rFonts w:ascii="GHEA Grapalat" w:hAnsi="GHEA Grapalat" w:cs="Sylfaen"/>
          <w:sz w:val="20"/>
        </w:rPr>
        <w:t>Փ</w:t>
      </w:r>
      <w:r w:rsidRPr="00A71D81">
        <w:rPr>
          <w:rFonts w:ascii="GHEA Grapalat" w:hAnsi="GHEA Grapalat" w:cs="Sylfaen"/>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A71D81">
        <w:rPr>
          <w:rFonts w:ascii="GHEA Grapalat" w:hAnsi="GHEA Grapalat" w:cs="Tahoma"/>
          <w:sz w:val="20"/>
        </w:rPr>
        <w:t>։</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004D5671" w:rsidRPr="00A71D81">
        <w:rPr>
          <w:rFonts w:ascii="GHEA Grapalat" w:hAnsi="GHEA Grapalat" w:cs="Tahoma"/>
          <w:sz w:val="20"/>
          <w:lang w:val="hy-AM"/>
        </w:rPr>
        <w:t>։</w:t>
      </w:r>
      <w:r w:rsidRPr="00A71D81">
        <w:rPr>
          <w:rFonts w:ascii="GHEA Grapalat" w:hAnsi="GHEA Grapalat" w:cs="Sylfaen"/>
          <w:sz w:val="20"/>
          <w:lang w:val="hy-AM"/>
        </w:rPr>
        <w:t>Այդդեպքում</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Sylfaen"/>
          <w:sz w:val="20"/>
          <w:lang w:val="hy-AM"/>
        </w:rPr>
        <w:lastRenderedPageBreak/>
        <w:t>պարտավորեներկարաձգելիրենցներկայացրածհայտիապահովման</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ժամկետըկամներկայացնելհայտինորապահովում</w:t>
      </w:r>
      <w:r w:rsidR="00101F06" w:rsidRPr="00A71D81">
        <w:rPr>
          <w:rStyle w:val="af6"/>
          <w:rFonts w:ascii="GHEA Grapalat" w:hAnsi="GHEA Grapalat" w:cs="Sylfaen"/>
          <w:color w:val="FFFFFF"/>
          <w:sz w:val="20"/>
          <w:shd w:val="clear" w:color="auto" w:fill="FFFFFF"/>
          <w:lang w:val="ru-RU"/>
        </w:rPr>
        <w:footnoteReference w:id="2"/>
      </w:r>
      <w:r w:rsidR="004D5671" w:rsidRPr="00A71D81">
        <w:rPr>
          <w:rFonts w:ascii="GHEA Grapalat" w:hAnsi="GHEA Grapalat" w:cs="Tahoma"/>
          <w:sz w:val="20"/>
          <w:lang w:val="hy-AM"/>
        </w:rPr>
        <w:t>։</w:t>
      </w:r>
      <w:r w:rsidR="00AA1568" w:rsidRPr="00A71D81">
        <w:rPr>
          <w:rFonts w:ascii="GHEA Grapalat" w:hAnsi="GHEA Grapalat" w:cs="Tahoma"/>
          <w:sz w:val="20"/>
          <w:vertAlign w:val="superscript"/>
          <w:lang w:val="hy-AM"/>
        </w:rPr>
        <w:t>6</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ՀԱՅՏԸՆԵՐԿԱՅԱՑՆԵԼՈՒԿԱՐԳԸ</w:t>
      </w:r>
    </w:p>
    <w:p w:rsidR="00096865" w:rsidRPr="00A71D81" w:rsidRDefault="00096865" w:rsidP="00EF3662">
      <w:pPr>
        <w:jc w:val="center"/>
        <w:rPr>
          <w:rFonts w:ascii="GHEA Grapalat" w:hAnsi="GHEA Grapalat"/>
          <w:b/>
          <w:sz w:val="20"/>
          <w:lang w:val="hy-AM"/>
        </w:rPr>
      </w:pP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Մասնակիցըկարող</w:t>
      </w:r>
      <w:r w:rsidR="000946A3" w:rsidRPr="00A71D81">
        <w:rPr>
          <w:rFonts w:ascii="GHEA Grapalat" w:hAnsi="GHEA Grapalat" w:cs="Sylfaen"/>
        </w:rPr>
        <w:t>է</w:t>
      </w:r>
      <w:r w:rsidRPr="00A71D81">
        <w:rPr>
          <w:rFonts w:ascii="GHEA Grapalat" w:hAnsi="GHEA Grapalat" w:cs="Sylfaen"/>
        </w:rPr>
        <w:t>հայտներկայացնելինչպեսյուրաքանչյուրչափաբաժնի</w:t>
      </w:r>
      <w:r w:rsidRPr="00A71D81">
        <w:rPr>
          <w:rFonts w:ascii="GHEA Grapalat" w:hAnsi="GHEA Grapalat"/>
          <w:lang w:val="hy-AM"/>
        </w:rPr>
        <w:t xml:space="preserve">, </w:t>
      </w:r>
      <w:r w:rsidRPr="00A71D81">
        <w:rPr>
          <w:rFonts w:ascii="GHEA Grapalat" w:hAnsi="GHEA Grapalat" w:cs="Sylfaen"/>
        </w:rPr>
        <w:t>այնպեսէլմիքանիկամբոլորչափաբաժիններիհամար</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F5F33">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1B2F11" w:rsidRDefault="001B2F11" w:rsidP="00A232D9">
      <w:pPr>
        <w:pStyle w:val="23"/>
        <w:spacing w:line="240" w:lineRule="auto"/>
        <w:ind w:firstLine="567"/>
        <w:rPr>
          <w:rFonts w:ascii="GHEA Grapalat" w:hAnsi="GHEA Grapalat" w:cs="Sylfaen"/>
          <w:szCs w:val="24"/>
          <w:lang w:val="hy-AM"/>
        </w:rPr>
      </w:pPr>
    </w:p>
    <w:p w:rsidR="00A232D9" w:rsidRPr="00A71D81" w:rsidRDefault="001B2F11" w:rsidP="00A232D9">
      <w:pPr>
        <w:pStyle w:val="23"/>
        <w:spacing w:line="240" w:lineRule="auto"/>
        <w:ind w:firstLine="567"/>
        <w:rPr>
          <w:rFonts w:ascii="GHEA Grapalat" w:hAnsi="GHEA Grapalat" w:cs="Sylfaen"/>
          <w:szCs w:val="24"/>
          <w:lang w:val="hy-AM"/>
        </w:rPr>
      </w:pPr>
      <w:r w:rsidRPr="00176AE6">
        <w:rPr>
          <w:rFonts w:ascii="GHEA Grapalat" w:hAnsi="GHEA Grapalat"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ոչ ուշ, քան</w:t>
      </w:r>
      <w:r>
        <w:rPr>
          <w:rFonts w:ascii="GHEA Grapalat" w:hAnsi="GHEA Grapalat" w:cs="Sylfaen"/>
          <w:lang w:val="hy-AM"/>
        </w:rPr>
        <w:t>2023թ-ի  հունվարի «17</w:t>
      </w:r>
      <w:r w:rsidRPr="00176AE6">
        <w:rPr>
          <w:rFonts w:ascii="GHEA Grapalat" w:hAnsi="GHEA Grapalat" w:cs="Sylfaen"/>
          <w:lang w:val="hy-AM"/>
        </w:rPr>
        <w:t xml:space="preserve"> » -ի ժամը  1</w:t>
      </w:r>
      <w:r w:rsidR="00A728B8" w:rsidRPr="00A728B8">
        <w:rPr>
          <w:rFonts w:ascii="GHEA Grapalat" w:hAnsi="GHEA Grapalat" w:cs="Sylfaen"/>
          <w:lang w:val="hy-AM"/>
        </w:rPr>
        <w:t>7</w:t>
      </w:r>
      <w:r w:rsidRPr="00176AE6">
        <w:rPr>
          <w:rFonts w:ascii="GHEA Grapalat" w:hAnsi="GHEA Grapalat" w:cs="Sylfaen"/>
          <w:lang w:val="hy-AM"/>
        </w:rPr>
        <w:t>-</w:t>
      </w:r>
      <w:r w:rsidR="00A728B8" w:rsidRPr="00A728B8">
        <w:rPr>
          <w:rFonts w:ascii="GHEA Grapalat" w:hAnsi="GHEA Grapalat" w:cs="Sylfaen"/>
          <w:lang w:val="hy-AM"/>
        </w:rPr>
        <w:t>15</w:t>
      </w:r>
      <w:r w:rsidRPr="00176AE6">
        <w:rPr>
          <w:rFonts w:ascii="GHEA Grapalat" w:hAnsi="GHEA Grapalat" w:cs="Sylfaen"/>
          <w:lang w:val="hy-AM"/>
        </w:rPr>
        <w:t xml:space="preserve">-ն, </w:t>
      </w:r>
      <w:r w:rsidRPr="00176AE6">
        <w:rPr>
          <w:rFonts w:ascii="Sylfaen" w:hAnsi="Sylfaen"/>
          <w:lang w:val="hy-AM"/>
        </w:rPr>
        <w:t xml:space="preserve">Գ. </w:t>
      </w:r>
      <w:r w:rsidR="002E713D" w:rsidRPr="002E713D">
        <w:rPr>
          <w:rFonts w:ascii="Sylfaen" w:hAnsi="Sylfaen"/>
          <w:lang w:val="hy-AM"/>
        </w:rPr>
        <w:t>Գոռավան</w:t>
      </w:r>
      <w:r w:rsidR="002E713D">
        <w:rPr>
          <w:rFonts w:ascii="Sylfaen" w:hAnsi="Sylfaen"/>
          <w:lang w:val="hy-AM"/>
        </w:rPr>
        <w:t xml:space="preserve"> Գ. Մ</w:t>
      </w:r>
      <w:r w:rsidR="002E713D" w:rsidRPr="002E713D">
        <w:rPr>
          <w:rFonts w:ascii="Sylfaen" w:hAnsi="Sylfaen"/>
          <w:lang w:val="hy-AM"/>
        </w:rPr>
        <w:t>արզպետունի</w:t>
      </w:r>
      <w:r w:rsidRPr="00176AE6">
        <w:rPr>
          <w:rFonts w:ascii="Sylfaen" w:hAnsi="Sylfaen"/>
          <w:lang w:val="hy-AM"/>
        </w:rPr>
        <w:t xml:space="preserve"> </w:t>
      </w:r>
      <w:r w:rsidR="002E713D" w:rsidRPr="002E713D">
        <w:rPr>
          <w:rFonts w:ascii="Sylfaen" w:hAnsi="Sylfaen"/>
          <w:lang w:val="hy-AM"/>
        </w:rPr>
        <w:t>7</w:t>
      </w:r>
      <w:r w:rsidR="00E2524D" w:rsidRPr="00E2524D">
        <w:rPr>
          <w:rFonts w:ascii="Sylfaen" w:hAnsi="Sylfaen"/>
          <w:lang w:val="hy-AM"/>
        </w:rPr>
        <w:t xml:space="preserve"> </w:t>
      </w:r>
      <w:r w:rsidRPr="00176AE6">
        <w:rPr>
          <w:rFonts w:ascii="GHEA Grapalat" w:hAnsi="GHEA Grapalat" w:cs="Sylfaen"/>
          <w:lang w:val="hy-AM"/>
        </w:rPr>
        <w:t xml:space="preserve">հասցեում  </w:t>
      </w:r>
      <w:r w:rsidR="00A232D9"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232D9" w:rsidRPr="00A71D81">
        <w:rPr>
          <w:rFonts w:ascii="GHEA Grapalat" w:hAnsi="GHEA Grapalat"/>
          <w:sz w:val="24"/>
          <w:szCs w:val="24"/>
        </w:rPr>
        <w:t>«</w:t>
      </w:r>
      <w:r w:rsidRPr="00E2524D">
        <w:rPr>
          <w:rFonts w:ascii="GHEA Grapalat" w:hAnsi="GHEA Grapalat" w:cs="Sylfaen"/>
          <w:lang w:val="hy-AM"/>
        </w:rPr>
        <w:t>Ա.ՀԱԿՈԲՅԱՆ</w:t>
      </w:r>
      <w:r w:rsidR="00A232D9" w:rsidRPr="00E2524D">
        <w:rPr>
          <w:rFonts w:ascii="GHEA Grapalat" w:hAnsi="GHEA Grapalat"/>
        </w:rPr>
        <w:t>»</w:t>
      </w:r>
      <w:r w:rsidR="00A232D9" w:rsidRPr="00E2524D">
        <w:rPr>
          <w:rFonts w:ascii="GHEA Grapalat" w:hAnsi="GHEA Grapalat" w:cs="Sylfaen"/>
          <w:lang w:val="hy-AM"/>
        </w:rPr>
        <w:t>։</w:t>
      </w:r>
      <w:r w:rsidR="00A232D9"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5F1C06">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af6"/>
          <w:rFonts w:ascii="GHEA Grapalat" w:hAnsi="GHEA Grapalat" w:cs="Sylfaen"/>
          <w:color w:val="FFFFFF"/>
          <w:sz w:val="20"/>
          <w:szCs w:val="24"/>
          <w:lang w:val="hy-AM" w:eastAsia="en-US"/>
        </w:rPr>
        <w:footnoteReference w:id="3"/>
      </w:r>
    </w:p>
    <w:bookmarkEnd w:id="4"/>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1B2F11" w:rsidRDefault="006265F4" w:rsidP="001B2F11">
      <w:pPr>
        <w:ind w:firstLine="567"/>
        <w:jc w:val="both"/>
        <w:rPr>
          <w:rFonts w:ascii="GHEA Grapalat" w:hAnsi="GHEA Grapalat" w:cs="Sylfaen"/>
          <w:color w:val="FFFFFF"/>
          <w:sz w:val="20"/>
          <w:lang w:val="hy-AM"/>
        </w:rPr>
      </w:pPr>
      <w:r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E2524D" w:rsidRPr="00E977F6">
        <w:rPr>
          <w:rFonts w:ascii="GHEA Grapalat" w:hAnsi="GHEA Grapalat" w:cs="Sylfaen"/>
          <w:b/>
          <w:sz w:val="20"/>
          <w:lang w:val="hy-AM"/>
        </w:rPr>
        <w:t xml:space="preserve"> </w:t>
      </w:r>
      <w:r w:rsidR="00A45946" w:rsidRPr="00A71D81">
        <w:rPr>
          <w:rFonts w:ascii="GHEA Grapalat" w:hAnsi="GHEA Grapalat" w:cs="Sylfaen"/>
          <w:b/>
          <w:sz w:val="20"/>
          <w:lang w:val="es-ES"/>
        </w:rPr>
        <w:t>ԳՆԱՅԻՆ</w:t>
      </w:r>
      <w:r w:rsidR="00E2524D" w:rsidRPr="00E977F6">
        <w:rPr>
          <w:rFonts w:ascii="GHEA Grapalat" w:hAnsi="GHEA Grapalat" w:cs="Sylfaen"/>
          <w:b/>
          <w:sz w:val="20"/>
          <w:lang w:val="hy-AM"/>
        </w:rPr>
        <w:t xml:space="preserve"> </w:t>
      </w:r>
      <w:r w:rsidR="00A45946" w:rsidRPr="00A71D81">
        <w:rPr>
          <w:rFonts w:ascii="GHEA Grapalat" w:hAnsi="GHEA Grapalat" w:cs="Sylfaen"/>
          <w:b/>
          <w:sz w:val="20"/>
          <w:lang w:val="es-ES"/>
        </w:rPr>
        <w:t>ԱՌԱՋԱՐԿԸ</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2E713D" w:rsidRPr="002E713D">
        <w:rPr>
          <w:rFonts w:ascii="GHEA Grapalat" w:hAnsi="GHEA Grapalat" w:cs="Sylfaen"/>
          <w:sz w:val="20"/>
          <w:lang w:val="es-ES"/>
        </w:rPr>
        <w:t xml:space="preserve"> </w:t>
      </w:r>
      <w:r w:rsidR="00A45946" w:rsidRPr="00A71D81">
        <w:rPr>
          <w:rFonts w:ascii="GHEA Grapalat" w:hAnsi="GHEA Grapalat" w:cs="Sylfaen"/>
          <w:sz w:val="20"/>
          <w:lang w:val="hy-AM"/>
        </w:rPr>
        <w:t>գինը</w:t>
      </w:r>
      <w:r w:rsidR="002E713D" w:rsidRPr="002E713D">
        <w:rPr>
          <w:rFonts w:ascii="GHEA Grapalat" w:hAnsi="GHEA Grapalat" w:cs="Sylfaen"/>
          <w:sz w:val="20"/>
          <w:lang w:val="es-ES"/>
        </w:rPr>
        <w:t xml:space="preserve"> </w:t>
      </w:r>
      <w:r w:rsidR="00A45946" w:rsidRPr="00A71D81">
        <w:rPr>
          <w:rFonts w:ascii="GHEA Grapalat" w:hAnsi="GHEA Grapalat" w:cs="Sylfaen"/>
          <w:sz w:val="20"/>
          <w:lang w:val="hy-AM"/>
        </w:rPr>
        <w:t>ապրանքիարժեքիցբացիներառումէփոխադրման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2E713D" w:rsidRPr="002E713D">
        <w:rPr>
          <w:rFonts w:ascii="GHEA Grapalat" w:hAnsi="GHEA Grapalat" w:cs="Sylfaen"/>
          <w:sz w:val="20"/>
          <w:lang w:val="es-ES"/>
        </w:rPr>
        <w:t xml:space="preserve"> </w:t>
      </w:r>
      <w:r w:rsidR="00A45946" w:rsidRPr="00A71D81">
        <w:rPr>
          <w:rFonts w:ascii="GHEA Grapalat" w:hAnsi="GHEA Grapalat" w:cs="Sylfaen"/>
          <w:sz w:val="20"/>
          <w:lang w:val="hy-AM"/>
        </w:rPr>
        <w:t>վճարումներիգծովծախսերըևչիկարողպակասլինելդրանցինքնարժեքից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Առաջարկվողգնիհաշվարկըպետքէներկայացվիհայտով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ru-RU"/>
        </w:rPr>
        <w:t>գնայինառաջարկում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w:t>
      </w:r>
      <w:r w:rsidRPr="00A71D81">
        <w:rPr>
          <w:rFonts w:ascii="GHEA Grapalat" w:hAnsi="GHEA Grapalat" w:cs="Sylfaen"/>
          <w:sz w:val="20"/>
          <w:lang w:val="hy-AM"/>
        </w:rPr>
        <w:lastRenderedPageBreak/>
        <w:t>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ՀԱՅՏԻԳՈՐԾՈՂՈՒԹՅԱՆԺԱՄԿԵՏԸ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ՀԱՅՏԵՐՈՒՄՓՈՓՈԽՈՒԹՅՈՒՆԿԱՏԱՐԵԼՈՒ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ԵՎԴՐԱՆՔՀԵՏՎԵՐՑՆԵԼՈՒԿԱՐԳԸ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cs="Sylfaen"/>
          <w:i w:val="0"/>
          <w:szCs w:val="24"/>
          <w:lang w:val="ru-RU"/>
        </w:rPr>
        <w:t>Օրենքի</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րդհոդվածիհամաձայն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հայտըվավերէմինչևՕրենքինհամապատասխանպայմանագրիկնքումը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ասնակցիկողմիցհայտիհետվերցնելը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հայտիմերժումըկամ</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ընթացակարգըչկայացածհայտարարվելը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096865" w:rsidRPr="00A71D81">
        <w:rPr>
          <w:rFonts w:ascii="GHEA Grapalat" w:hAnsi="GHEA Grapalat" w:cs="Sylfaen"/>
          <w:i w:val="0"/>
          <w:szCs w:val="24"/>
          <w:lang w:val="ru-RU"/>
        </w:rPr>
        <w:t>Օրենքի</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րդհոդվածիհամաձայն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մինչևսույնհրավերի</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հայտերիներկայացմանվերջնաժամկետը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կարողէփոփոխելկամհետվերցնելիրհայտը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074278" w:rsidRPr="006D2E03" w:rsidRDefault="00041323" w:rsidP="001B2F11">
      <w:pPr>
        <w:ind w:firstLine="567"/>
        <w:jc w:val="center"/>
        <w:rPr>
          <w:rFonts w:ascii="GHEA Grapalat" w:hAnsi="GHEA Grapalat" w:cs="Sylfaen"/>
          <w:sz w:val="20"/>
          <w:lang w:val="af-ZA"/>
        </w:rPr>
      </w:pPr>
      <w:r w:rsidRPr="00A71D81">
        <w:rPr>
          <w:rFonts w:ascii="GHEA Grapalat" w:hAnsi="GHEA Grapalat"/>
          <w:b/>
          <w:sz w:val="20"/>
          <w:lang w:val="af-ZA"/>
        </w:rPr>
        <w:br w:type="page"/>
      </w:r>
    </w:p>
    <w:p w:rsidR="00096865" w:rsidRPr="006D2E03" w:rsidRDefault="00096865" w:rsidP="001B2F11">
      <w:pPr>
        <w:jc w:val="both"/>
        <w:rPr>
          <w:rFonts w:ascii="GHEA Grapalat" w:hAnsi="GHEA Grapalat" w:cs="Sylfaen"/>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p>
    <w:p w:rsidR="00096865" w:rsidRPr="006D2E03" w:rsidRDefault="00096865" w:rsidP="00EF3662">
      <w:pPr>
        <w:ind w:firstLine="567"/>
        <w:jc w:val="both"/>
        <w:rPr>
          <w:rFonts w:ascii="GHEA Grapalat" w:hAnsi="GHEA Grapalat"/>
          <w:b/>
          <w:sz w:val="20"/>
          <w:lang w:val="af-ZA"/>
        </w:rPr>
      </w:pPr>
    </w:p>
    <w:p w:rsidR="001B2F11" w:rsidRPr="002E713D" w:rsidRDefault="001B2F11" w:rsidP="001B2F11">
      <w:pPr>
        <w:rPr>
          <w:rFonts w:ascii="GHEA Grapalat" w:hAnsi="GHEA Grapalat" w:cs="Sylfaen"/>
          <w:sz w:val="20"/>
          <w:lang w:val="hy-AM"/>
        </w:rPr>
      </w:pPr>
      <w:r w:rsidRPr="002E713D">
        <w:rPr>
          <w:rFonts w:ascii="GHEA Grapalat" w:hAnsi="GHEA Grapalat" w:cs="Sylfaen"/>
          <w:sz w:val="20"/>
          <w:lang w:val="hy-AM"/>
        </w:rPr>
        <w:t>8.1 Հայտերի</w:t>
      </w:r>
      <w:r w:rsidR="002E713D" w:rsidRPr="002E713D">
        <w:rPr>
          <w:rFonts w:ascii="GHEA Grapalat" w:hAnsi="GHEA Grapalat" w:cs="Sylfaen"/>
          <w:sz w:val="20"/>
          <w:lang w:val="hy-AM"/>
        </w:rPr>
        <w:t xml:space="preserve"> </w:t>
      </w:r>
      <w:r w:rsidRPr="002E713D">
        <w:rPr>
          <w:rFonts w:ascii="GHEA Grapalat" w:hAnsi="GHEA Grapalat" w:cs="Sylfaen"/>
          <w:sz w:val="20"/>
          <w:lang w:val="hy-AM"/>
        </w:rPr>
        <w:t>բացումը</w:t>
      </w:r>
      <w:r w:rsidR="002E713D" w:rsidRPr="002E713D">
        <w:rPr>
          <w:rFonts w:ascii="GHEA Grapalat" w:hAnsi="GHEA Grapalat" w:cs="Sylfaen"/>
          <w:sz w:val="20"/>
          <w:lang w:val="hy-AM"/>
        </w:rPr>
        <w:t xml:space="preserve"> </w:t>
      </w:r>
      <w:r w:rsidRPr="002E713D">
        <w:rPr>
          <w:rFonts w:ascii="GHEA Grapalat" w:hAnsi="GHEA Grapalat" w:cs="Sylfaen"/>
          <w:sz w:val="20"/>
          <w:lang w:val="hy-AM"/>
        </w:rPr>
        <w:t>կկատարվի</w:t>
      </w:r>
      <w:r w:rsidR="002E713D" w:rsidRPr="002E713D">
        <w:rPr>
          <w:rFonts w:ascii="GHEA Grapalat" w:hAnsi="GHEA Grapalat" w:cs="Sylfaen"/>
          <w:sz w:val="20"/>
          <w:lang w:val="hy-AM"/>
        </w:rPr>
        <w:t xml:space="preserve"> </w:t>
      </w:r>
      <w:r w:rsidRPr="002E713D">
        <w:rPr>
          <w:rFonts w:ascii="GHEA Grapalat" w:hAnsi="GHEA Grapalat" w:cs="Sylfaen"/>
          <w:sz w:val="20"/>
          <w:lang w:val="hy-AM"/>
        </w:rPr>
        <w:t>հանձնաժողովի՝</w:t>
      </w:r>
      <w:r w:rsidR="002E713D" w:rsidRPr="002E713D">
        <w:rPr>
          <w:rFonts w:ascii="GHEA Grapalat" w:hAnsi="GHEA Grapalat" w:cs="Sylfaen"/>
          <w:sz w:val="20"/>
          <w:lang w:val="hy-AM"/>
        </w:rPr>
        <w:t xml:space="preserve"> </w:t>
      </w:r>
      <w:r w:rsidRPr="002E713D">
        <w:rPr>
          <w:rFonts w:ascii="GHEA Grapalat" w:hAnsi="GHEA Grapalat" w:cs="Sylfaen"/>
          <w:sz w:val="20"/>
          <w:lang w:val="hy-AM"/>
        </w:rPr>
        <w:t>հայտերի</w:t>
      </w:r>
      <w:r w:rsidR="002E713D" w:rsidRPr="002E713D">
        <w:rPr>
          <w:rFonts w:ascii="GHEA Grapalat" w:hAnsi="GHEA Grapalat" w:cs="Sylfaen"/>
          <w:sz w:val="20"/>
          <w:lang w:val="hy-AM"/>
        </w:rPr>
        <w:t xml:space="preserve"> </w:t>
      </w:r>
      <w:r w:rsidRPr="002E713D">
        <w:rPr>
          <w:rFonts w:ascii="GHEA Grapalat" w:hAnsi="GHEA Grapalat" w:cs="Sylfaen"/>
          <w:sz w:val="20"/>
          <w:lang w:val="hy-AM"/>
        </w:rPr>
        <w:t>բացման</w:t>
      </w:r>
      <w:r w:rsidR="002E713D" w:rsidRPr="002E713D">
        <w:rPr>
          <w:rFonts w:ascii="GHEA Grapalat" w:hAnsi="GHEA Grapalat" w:cs="Sylfaen"/>
          <w:sz w:val="20"/>
          <w:lang w:val="hy-AM"/>
        </w:rPr>
        <w:t xml:space="preserve"> </w:t>
      </w:r>
      <w:r w:rsidRPr="002E713D">
        <w:rPr>
          <w:rFonts w:ascii="GHEA Grapalat" w:hAnsi="GHEA Grapalat" w:cs="Sylfaen"/>
          <w:sz w:val="20"/>
          <w:lang w:val="hy-AM"/>
        </w:rPr>
        <w:t>և</w:t>
      </w:r>
      <w:r w:rsidR="002E713D" w:rsidRPr="002E713D">
        <w:rPr>
          <w:rFonts w:ascii="GHEA Grapalat" w:hAnsi="GHEA Grapalat" w:cs="Sylfaen"/>
          <w:sz w:val="20"/>
          <w:lang w:val="hy-AM"/>
        </w:rPr>
        <w:t xml:space="preserve"> </w:t>
      </w:r>
      <w:r w:rsidRPr="002E713D">
        <w:rPr>
          <w:rFonts w:ascii="GHEA Grapalat" w:hAnsi="GHEA Grapalat" w:cs="Sylfaen"/>
          <w:sz w:val="20"/>
          <w:lang w:val="hy-AM"/>
        </w:rPr>
        <w:t>գնահատման</w:t>
      </w:r>
      <w:r w:rsidR="002E713D" w:rsidRPr="002E713D">
        <w:rPr>
          <w:rFonts w:ascii="GHEA Grapalat" w:hAnsi="GHEA Grapalat" w:cs="Sylfaen"/>
          <w:sz w:val="20"/>
          <w:lang w:val="hy-AM"/>
        </w:rPr>
        <w:t xml:space="preserve"> </w:t>
      </w:r>
      <w:r w:rsidRPr="002E713D">
        <w:rPr>
          <w:rFonts w:ascii="GHEA Grapalat" w:hAnsi="GHEA Grapalat" w:cs="Sylfaen"/>
          <w:sz w:val="20"/>
          <w:lang w:val="hy-AM"/>
        </w:rPr>
        <w:t>նիստում՝</w:t>
      </w:r>
      <w:r w:rsidR="002E713D" w:rsidRPr="002E713D">
        <w:rPr>
          <w:rFonts w:ascii="GHEA Grapalat" w:hAnsi="GHEA Grapalat" w:cs="Sylfaen"/>
          <w:sz w:val="20"/>
          <w:lang w:val="hy-AM"/>
        </w:rPr>
        <w:t xml:space="preserve"> </w:t>
      </w:r>
      <w:r w:rsidRPr="002E713D">
        <w:rPr>
          <w:rFonts w:ascii="GHEA Grapalat" w:hAnsi="GHEA Grapalat" w:cs="Sylfaen"/>
          <w:sz w:val="20"/>
          <w:lang w:val="hy-AM"/>
        </w:rPr>
        <w:t>2023թ.  Հունվարի«17» -ի</w:t>
      </w:r>
      <w:r w:rsidR="00E2524D" w:rsidRPr="002E713D">
        <w:rPr>
          <w:rFonts w:ascii="GHEA Grapalat" w:hAnsi="GHEA Grapalat" w:cs="Sylfaen"/>
          <w:sz w:val="20"/>
          <w:lang w:val="hy-AM"/>
        </w:rPr>
        <w:t xml:space="preserve"> </w:t>
      </w:r>
      <w:r w:rsidRPr="002E713D">
        <w:rPr>
          <w:rFonts w:ascii="GHEA Grapalat" w:hAnsi="GHEA Grapalat" w:cs="Sylfaen"/>
          <w:sz w:val="20"/>
          <w:lang w:val="hy-AM"/>
        </w:rPr>
        <w:t>ժամը  1</w:t>
      </w:r>
      <w:r w:rsidR="00A728B8">
        <w:rPr>
          <w:rFonts w:ascii="GHEA Grapalat" w:hAnsi="GHEA Grapalat" w:cs="Sylfaen"/>
          <w:sz w:val="20"/>
          <w:lang w:val="ru-RU"/>
        </w:rPr>
        <w:t>7.</w:t>
      </w:r>
      <w:bookmarkStart w:id="6" w:name="_GoBack"/>
      <w:bookmarkEnd w:id="6"/>
      <w:r w:rsidR="00A728B8">
        <w:rPr>
          <w:rFonts w:ascii="GHEA Grapalat" w:hAnsi="GHEA Grapalat" w:cs="Sylfaen"/>
          <w:sz w:val="20"/>
          <w:lang w:val="ru-RU"/>
        </w:rPr>
        <w:t>15</w:t>
      </w:r>
      <w:r w:rsidRPr="002E713D">
        <w:rPr>
          <w:rFonts w:ascii="GHEA Grapalat" w:hAnsi="GHEA Grapalat" w:cs="Sylfaen"/>
          <w:sz w:val="20"/>
          <w:lang w:val="hy-AM"/>
        </w:rPr>
        <w:t xml:space="preserve">-ն,  </w:t>
      </w:r>
      <w:r w:rsidR="002E713D" w:rsidRPr="002E713D">
        <w:rPr>
          <w:rFonts w:ascii="GHEA Grapalat" w:hAnsi="GHEA Grapalat" w:cs="Sylfaen"/>
          <w:sz w:val="20"/>
          <w:lang w:val="hy-AM"/>
        </w:rPr>
        <w:t>գ. Գոռավան Գ. Մարզպետունի  7</w:t>
      </w:r>
      <w:r w:rsidR="00E2524D" w:rsidRPr="002E713D">
        <w:rPr>
          <w:rFonts w:ascii="GHEA Grapalat" w:hAnsi="GHEA Grapalat" w:cs="Sylfaen"/>
          <w:sz w:val="20"/>
          <w:lang w:val="hy-AM"/>
        </w:rPr>
        <w:t xml:space="preserve"> </w:t>
      </w:r>
      <w:r w:rsidRPr="002E713D">
        <w:rPr>
          <w:rFonts w:ascii="GHEA Grapalat" w:hAnsi="GHEA Grapalat" w:cs="Sylfaen"/>
          <w:sz w:val="20"/>
          <w:lang w:val="hy-AM"/>
        </w:rPr>
        <w:t>հասցեում։</w:t>
      </w:r>
    </w:p>
    <w:p w:rsidR="004348F9" w:rsidRPr="002E713D" w:rsidRDefault="004348F9" w:rsidP="004348F9">
      <w:pPr>
        <w:ind w:firstLine="567"/>
        <w:jc w:val="both"/>
        <w:rPr>
          <w:rFonts w:ascii="GHEA Grapalat" w:hAnsi="GHEA Grapalat" w:cs="Sylfaen"/>
          <w:sz w:val="20"/>
          <w:lang w:val="hy-AM"/>
        </w:rPr>
      </w:pPr>
      <w:r w:rsidRPr="00857955">
        <w:rPr>
          <w:rFonts w:ascii="GHEA Grapalat" w:hAnsi="GHEA Grapalat" w:cs="Sylfaen"/>
          <w:sz w:val="20"/>
          <w:lang w:val="hy-AM"/>
        </w:rPr>
        <w:t>Հայտերի</w:t>
      </w:r>
      <w:r w:rsidR="002E713D" w:rsidRPr="002E713D">
        <w:rPr>
          <w:rFonts w:ascii="GHEA Grapalat" w:hAnsi="GHEA Grapalat" w:cs="Sylfaen"/>
          <w:sz w:val="20"/>
          <w:lang w:val="hy-AM"/>
        </w:rPr>
        <w:t xml:space="preserve"> </w:t>
      </w:r>
      <w:r w:rsidRPr="00857955">
        <w:rPr>
          <w:rFonts w:ascii="GHEA Grapalat" w:hAnsi="GHEA Grapalat" w:cs="Sylfaen"/>
          <w:sz w:val="20"/>
          <w:lang w:val="hy-AM"/>
        </w:rPr>
        <w:t>բացման</w:t>
      </w:r>
      <w:r w:rsidR="002E713D" w:rsidRPr="002E713D">
        <w:rPr>
          <w:rFonts w:ascii="GHEA Grapalat" w:hAnsi="GHEA Grapalat" w:cs="Sylfaen"/>
          <w:sz w:val="20"/>
          <w:lang w:val="hy-AM"/>
        </w:rPr>
        <w:t xml:space="preserve"> </w:t>
      </w:r>
      <w:r w:rsidRPr="00857955">
        <w:rPr>
          <w:rFonts w:ascii="GHEA Grapalat" w:hAnsi="GHEA Grapalat" w:cs="Sylfaen"/>
          <w:sz w:val="20"/>
          <w:lang w:val="hy-AM"/>
        </w:rPr>
        <w:t>և</w:t>
      </w:r>
      <w:r w:rsidR="002E713D" w:rsidRPr="002E713D">
        <w:rPr>
          <w:rFonts w:ascii="GHEA Grapalat" w:hAnsi="GHEA Grapalat" w:cs="Sylfaen"/>
          <w:sz w:val="20"/>
          <w:lang w:val="hy-AM"/>
        </w:rPr>
        <w:t xml:space="preserve"> </w:t>
      </w:r>
      <w:r w:rsidRPr="00857955">
        <w:rPr>
          <w:rFonts w:ascii="GHEA Grapalat" w:hAnsi="GHEA Grapalat" w:cs="Sylfaen"/>
          <w:sz w:val="20"/>
          <w:lang w:val="hy-AM"/>
        </w:rPr>
        <w:t>գնահատման</w:t>
      </w:r>
      <w:r w:rsidR="002E713D" w:rsidRPr="002E713D">
        <w:rPr>
          <w:rFonts w:ascii="GHEA Grapalat" w:hAnsi="GHEA Grapalat" w:cs="Sylfaen"/>
          <w:sz w:val="20"/>
          <w:lang w:val="hy-AM"/>
        </w:rPr>
        <w:t xml:space="preserve"> </w:t>
      </w:r>
      <w:r w:rsidRPr="00857955">
        <w:rPr>
          <w:rFonts w:ascii="GHEA Grapalat" w:hAnsi="GHEA Grapalat" w:cs="Sylfaen"/>
          <w:sz w:val="20"/>
          <w:lang w:val="hy-AM"/>
        </w:rPr>
        <w:t>նիստում՝</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857955">
        <w:rPr>
          <w:rFonts w:ascii="GHEA Grapalat" w:hAnsi="GHEA Grapalat" w:cs="Sylfaen"/>
          <w:sz w:val="20"/>
          <w:lang w:val="hy-AM"/>
        </w:rPr>
        <w:t>հանձնաժողովի</w:t>
      </w:r>
      <w:r w:rsidR="00C05236" w:rsidRPr="00C05236">
        <w:rPr>
          <w:rFonts w:ascii="GHEA Grapalat" w:hAnsi="GHEA Grapalat" w:cs="Sylfaen"/>
          <w:sz w:val="20"/>
          <w:lang w:val="hy-AM"/>
        </w:rPr>
        <w:t xml:space="preserve"> </w:t>
      </w:r>
      <w:r w:rsidRPr="00857955">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00C05236" w:rsidRPr="00C05236">
        <w:rPr>
          <w:rFonts w:ascii="GHEA Grapalat" w:hAnsi="GHEA Grapalat" w:cs="Sylfaen"/>
          <w:sz w:val="20"/>
          <w:lang w:val="hy-AM"/>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00C05236" w:rsidRPr="00C05236">
        <w:rPr>
          <w:rFonts w:ascii="GHEA Grapalat" w:hAnsi="GHEA Grapalat" w:cs="Sylfaen"/>
          <w:sz w:val="20"/>
          <w:lang w:val="hy-AM"/>
        </w:rPr>
        <w:t xml:space="preserve"> </w:t>
      </w:r>
      <w:r w:rsidRPr="006D2E03">
        <w:rPr>
          <w:rFonts w:ascii="GHEA Grapalat" w:hAnsi="GHEA Grapalat" w:cs="Sylfaen"/>
          <w:sz w:val="20"/>
          <w:lang w:val="hy-AM"/>
        </w:rPr>
        <w:t>հայտարարում</w:t>
      </w:r>
      <w:r w:rsidR="00C05236" w:rsidRPr="00C05236">
        <w:rPr>
          <w:rFonts w:ascii="GHEA Grapalat" w:hAnsi="GHEA Grapalat" w:cs="Sylfaen"/>
          <w:sz w:val="20"/>
          <w:lang w:val="hy-AM"/>
        </w:rPr>
        <w:t xml:space="preserve"> </w:t>
      </w:r>
      <w:r w:rsidRPr="006D2E03">
        <w:rPr>
          <w:rFonts w:ascii="GHEA Grapalat" w:hAnsi="GHEA Grapalat" w:cs="Sylfaen"/>
          <w:sz w:val="20"/>
          <w:lang w:val="hy-AM"/>
        </w:rPr>
        <w:t>է</w:t>
      </w:r>
      <w:r w:rsidR="00C05236" w:rsidRPr="00C05236">
        <w:rPr>
          <w:rFonts w:ascii="GHEA Grapalat" w:hAnsi="GHEA Grapalat" w:cs="Sylfaen"/>
          <w:sz w:val="20"/>
          <w:lang w:val="hy-AM"/>
        </w:rPr>
        <w:t xml:space="preserve"> </w:t>
      </w:r>
      <w:r w:rsidRPr="006D2E03">
        <w:rPr>
          <w:rFonts w:ascii="GHEA Grapalat" w:hAnsi="GHEA Grapalat" w:cs="Sylfaen"/>
          <w:sz w:val="20"/>
          <w:lang w:val="hy-AM"/>
        </w:rPr>
        <w:t>բացվածևհրապա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857955">
        <w:rPr>
          <w:rFonts w:ascii="GHEA Grapalat" w:hAnsi="GHEA Grapalat" w:cs="Sylfaen"/>
          <w:sz w:val="20"/>
          <w:lang w:val="hy-AM"/>
        </w:rPr>
        <w:t>սույնընթացակարգիշրջանակումգնվելիքապրանքների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hy-AM"/>
        </w:rPr>
        <w:t>գինը՝մեկթվովարտահայտված</w:t>
      </w:r>
      <w:r w:rsidRPr="006D2E03">
        <w:rPr>
          <w:rFonts w:ascii="GHEA Grapalat" w:hAnsi="GHEA Grapalat" w:cs="Sylfaen"/>
          <w:sz w:val="20"/>
          <w:lang w:val="af-ZA"/>
        </w:rPr>
        <w:t xml:space="preserve">, </w:t>
      </w:r>
      <w:r w:rsidRPr="00857955">
        <w:rPr>
          <w:rFonts w:ascii="GHEA Grapalat" w:hAnsi="GHEA Grapalat" w:cs="Sylfaen"/>
          <w:sz w:val="20"/>
          <w:lang w:val="hy-AM"/>
        </w:rPr>
        <w:t>ինչպեսնաև</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ինենթակետումնշվածփաստաթղթերընախագահին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փոխանցվելուցհետոհանձնաժողովըգնահատումէ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բացվածյուրաքանչյուրծրարումպահանջվող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փաստաթղթերիառկայությունըևդրանցկազմմանհամապատասխանությունըհրավերովսահմանվածվավերապայմաններին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F61898" w:rsidRPr="00A71D81">
        <w:rPr>
          <w:rFonts w:ascii="GHEA Grapalat" w:hAnsi="GHEA Grapalat" w:cs="Sylfaen"/>
          <w:sz w:val="20"/>
          <w:lang w:val="hy-AM"/>
        </w:rPr>
        <w:t>Հայտերըգնահատվումենսույնհրավերովսահմանվածկարգով</w:t>
      </w:r>
      <w:r w:rsidR="00152564" w:rsidRPr="00A71D81">
        <w:rPr>
          <w:rFonts w:ascii="GHEA Grapalat" w:hAnsi="GHEA Grapalat" w:cs="Sylfaen"/>
          <w:sz w:val="20"/>
          <w:lang w:val="af-ZA"/>
        </w:rPr>
        <w:t>:</w:t>
      </w:r>
    </w:p>
    <w:p w:rsidR="009A796C" w:rsidRPr="00A71D81" w:rsidRDefault="00F7009A" w:rsidP="00F7009A">
      <w:pPr>
        <w:ind w:firstLine="567"/>
        <w:jc w:val="both"/>
        <w:rPr>
          <w:rFonts w:ascii="GHEA Grapalat" w:hAnsi="GHEA Grapalat" w:cs="Sylfaen"/>
          <w:sz w:val="20"/>
          <w:lang w:val="af-ZA"/>
        </w:rPr>
      </w:pPr>
      <w:r w:rsidRPr="00857955">
        <w:rPr>
          <w:rFonts w:ascii="GHEA Grapalat" w:hAnsi="GHEA Grapalat" w:cs="Sylfaen"/>
          <w:sz w:val="20"/>
          <w:lang w:val="hy-AM"/>
        </w:rPr>
        <w:t>Գնմանընթացակարգիչափաբաժիններիքանակըյոթանասունհինգըչգերազանցելուդեպքումհ</w:t>
      </w:r>
      <w:r w:rsidR="009A796C" w:rsidRPr="00857955">
        <w:rPr>
          <w:rFonts w:ascii="GHEA Grapalat" w:hAnsi="GHEA Grapalat" w:cs="Sylfaen"/>
          <w:sz w:val="20"/>
          <w:lang w:val="hy-AM"/>
        </w:rPr>
        <w:t>այտերիգնահատումնիրականացվումէդրանցներկայացմանվերջնաժամկետըլրանալուօրվանիցհաշվածտաս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857955">
        <w:rPr>
          <w:rFonts w:ascii="GHEA Grapalat" w:hAnsi="GHEA Grapalat" w:cs="Sylfaen"/>
          <w:sz w:val="20"/>
          <w:lang w:val="hy-AM"/>
        </w:rPr>
        <w:t>իսկգերազանցելուդեպքում՝</w:t>
      </w:r>
      <w:r w:rsidR="00880C5E">
        <w:rPr>
          <w:rFonts w:ascii="GHEA Grapalat" w:hAnsi="GHEA Grapalat" w:cs="Sylfaen"/>
          <w:sz w:val="20"/>
          <w:lang w:val="hy-AM"/>
        </w:rPr>
        <w:t>քսան</w:t>
      </w:r>
      <w:r w:rsidR="009A796C" w:rsidRPr="00857955">
        <w:rPr>
          <w:rFonts w:ascii="GHEA Grapalat" w:hAnsi="GHEA Grapalat" w:cs="Sylfaen"/>
          <w:sz w:val="20"/>
          <w:lang w:val="hy-AM"/>
        </w:rPr>
        <w:t>աշխատանքայինօրվաընթացքում</w:t>
      </w:r>
      <w:r w:rsidR="009A796C" w:rsidRPr="00A71D81">
        <w:rPr>
          <w:rFonts w:ascii="GHEA Grapalat" w:hAnsi="GHEA Grapalat" w:cs="Sylfaen"/>
          <w:sz w:val="20"/>
          <w:lang w:val="af-ZA"/>
        </w:rPr>
        <w:t>:</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Բավարարենգնահատվումսույնհրավերովնախատեսվածպայմաններինհամապատասխանողհայտերը</w:t>
      </w:r>
      <w:r w:rsidRPr="00A71D81">
        <w:rPr>
          <w:rFonts w:ascii="GHEA Grapalat" w:hAnsi="GHEA Grapalat" w:cs="Sylfaen"/>
          <w:sz w:val="20"/>
          <w:lang w:val="af-ZA"/>
        </w:rPr>
        <w:t xml:space="preserve">, </w:t>
      </w:r>
      <w:r w:rsidRPr="00A71D81">
        <w:rPr>
          <w:rFonts w:ascii="GHEA Grapalat" w:hAnsi="GHEA Grapalat" w:cs="Sylfaen"/>
          <w:sz w:val="20"/>
        </w:rPr>
        <w:t>հակառակդեպքումհայտերըգնահատվումենանբավարարևմերժվումեն</w:t>
      </w:r>
      <w:r w:rsidR="00F20DA5" w:rsidRPr="00A71D81">
        <w:rPr>
          <w:rFonts w:ascii="GHEA Grapalat" w:hAnsi="GHEA Grapalat" w:cs="Sylfaen"/>
          <w:sz w:val="20"/>
          <w:lang w:val="af-ZA"/>
        </w:rPr>
        <w:t>:</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ED6836" w:rsidRPr="00A71D81">
        <w:rPr>
          <w:rFonts w:ascii="GHEA Grapalat" w:hAnsi="GHEA Grapalat" w:cs="Sylfaen"/>
          <w:sz w:val="20"/>
        </w:rPr>
        <w:t>բացակայում</w:t>
      </w:r>
      <w:r w:rsidR="00880C5E">
        <w:rPr>
          <w:rFonts w:ascii="GHEA Grapalat" w:hAnsi="GHEA Grapalat" w:cs="Sylfaen"/>
          <w:sz w:val="20"/>
          <w:lang w:val="hy-AM"/>
        </w:rPr>
        <w:t>են</w:t>
      </w:r>
      <w:r w:rsidR="00ED6836" w:rsidRPr="00A71D81">
        <w:rPr>
          <w:rFonts w:ascii="GHEA Grapalat" w:hAnsi="GHEA Grapalat" w:cs="Sylfaen"/>
          <w:sz w:val="20"/>
        </w:rPr>
        <w:t>գնայինառաջարկ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Pr>
          <w:rFonts w:ascii="GHEA Grapalat" w:hAnsi="GHEA Grapalat" w:cs="Sylfaen"/>
          <w:sz w:val="20"/>
          <w:lang w:val="hy-AM"/>
        </w:rPr>
        <w:t>և/կամ հայտի ապահովումը</w:t>
      </w:r>
      <w:r w:rsidR="00ED6836" w:rsidRPr="00A71D81">
        <w:rPr>
          <w:rFonts w:ascii="GHEA Grapalat" w:hAnsi="GHEA Grapalat" w:cs="Sylfaen"/>
          <w:sz w:val="20"/>
        </w:rPr>
        <w:t>կամ</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ներկայացվածենհրավերիպահանջներինանհամապատասխան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A85E5D" w:rsidRPr="00A71D81">
        <w:rPr>
          <w:rFonts w:ascii="GHEA Grapalat" w:hAnsi="GHEA Grapalat" w:cs="Sylfaen"/>
          <w:szCs w:val="24"/>
          <w:lang w:val="hy-AM"/>
        </w:rPr>
        <w:t>Ընտրված</w:t>
      </w:r>
      <w:r w:rsidR="00B514E8" w:rsidRPr="00A71D81">
        <w:rPr>
          <w:rFonts w:ascii="GHEA Grapalat" w:hAnsi="GHEA Grapalat" w:cs="Sylfaen"/>
          <w:szCs w:val="24"/>
          <w:lang w:val="ru-RU"/>
        </w:rPr>
        <w:t>մասնակիցըորոշվումէ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բավարարգնահատվածհայտերներկայացրածմասնակիցներիթվից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նվազագույնգնայինառաջարկներկայացրած</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B514E8" w:rsidRPr="00A71D81">
        <w:rPr>
          <w:rFonts w:ascii="GHEA Grapalat" w:hAnsi="GHEA Grapalat" w:cs="Sylfaen"/>
          <w:szCs w:val="24"/>
          <w:lang w:val="ru-RU"/>
        </w:rPr>
        <w:t>նախապատվությունտալուսկզբունքով։Ընդորում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հանձնաժողովիկողմից</w:t>
      </w:r>
      <w:r w:rsidR="00A85E5D" w:rsidRPr="00A71D81">
        <w:rPr>
          <w:rFonts w:ascii="GHEA Grapalat" w:hAnsi="GHEA Grapalat" w:cs="Sylfaen"/>
          <w:szCs w:val="24"/>
          <w:lang w:val="hy-AM"/>
        </w:rPr>
        <w:t>ընտրված</w:t>
      </w:r>
      <w:r w:rsidR="00B514E8" w:rsidRPr="00A71D81">
        <w:rPr>
          <w:rFonts w:ascii="GHEA Grapalat" w:hAnsi="GHEA Grapalat" w:cs="Sylfaen"/>
          <w:szCs w:val="24"/>
          <w:lang w:val="en-US"/>
        </w:rPr>
        <w:t>և</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մասնակիցներինորոշելիսգնայինառաջարկների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համեմատումնիրականացվումէառանցսույնհրավերի</w:t>
      </w:r>
      <w:r w:rsidR="00AE4008" w:rsidRPr="00A71D81">
        <w:rPr>
          <w:rFonts w:ascii="GHEA Grapalat" w:hAnsi="GHEA Grapalat" w:cs="Sylfaen"/>
          <w:szCs w:val="24"/>
        </w:rPr>
        <w:t>1-ին</w:t>
      </w:r>
      <w:r w:rsidR="00B514E8" w:rsidRPr="00A71D81">
        <w:rPr>
          <w:rFonts w:ascii="GHEA Grapalat" w:hAnsi="GHEA Grapalat" w:cs="Sylfaen"/>
          <w:szCs w:val="24"/>
          <w:lang w:val="ru-RU"/>
        </w:rPr>
        <w:t>մասի</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lang w:val="ru-RU"/>
        </w:rPr>
        <w:t>կետումնշվածհարկիգումարիհաշվարկման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096865" w:rsidRPr="00A71D81">
        <w:rPr>
          <w:rFonts w:ascii="GHEA Grapalat" w:hAnsi="GHEA Grapalat" w:cs="Sylfaen"/>
          <w:i w:val="0"/>
          <w:szCs w:val="24"/>
          <w:lang w:val="hy-AM"/>
        </w:rPr>
        <w:t>Եթեհայտումանհամապատասխանությունէտեղգտելտառերովևթվերովգրվածգումարներիմիջև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ապահիմքէընդունվումտառերովգրվածգումարը</w:t>
      </w:r>
      <w:r w:rsidR="004D5671" w:rsidRPr="00A71D81">
        <w:rPr>
          <w:rFonts w:ascii="GHEA Grapalat" w:hAnsi="GHEA Grapalat" w:cs="Sylfaen"/>
          <w:i w:val="0"/>
          <w:szCs w:val="24"/>
          <w:lang w:val="hy-AM"/>
        </w:rPr>
        <w:t>։</w:t>
      </w:r>
      <w:r w:rsidR="00096865" w:rsidRPr="00857955">
        <w:rPr>
          <w:rFonts w:ascii="GHEA Grapalat" w:hAnsi="GHEA Grapalat" w:cs="Sylfaen"/>
          <w:i w:val="0"/>
          <w:szCs w:val="24"/>
          <w:lang w:val="hy-AM"/>
        </w:rPr>
        <w:t>Եթեառաջարկվողգներըներկայացվածեներկուկամավելիարժույթներով</w:t>
      </w:r>
      <w:r w:rsidR="00096865" w:rsidRPr="00A71D81">
        <w:rPr>
          <w:rFonts w:ascii="GHEA Grapalat" w:hAnsi="GHEA Grapalat" w:cs="Sylfaen"/>
          <w:i w:val="0"/>
          <w:szCs w:val="24"/>
          <w:lang w:val="af-ZA"/>
        </w:rPr>
        <w:t xml:space="preserve">, </w:t>
      </w:r>
      <w:r w:rsidR="00096865" w:rsidRPr="00857955">
        <w:rPr>
          <w:rFonts w:ascii="GHEA Grapalat" w:hAnsi="GHEA Grapalat" w:cs="Sylfaen"/>
          <w:i w:val="0"/>
          <w:szCs w:val="24"/>
          <w:lang w:val="hy-AM"/>
        </w:rPr>
        <w:t>ապադրանքհամեմատվումենՀայաստանիՀանրապետությանդրամով</w:t>
      </w:r>
      <w:r w:rsidR="001B2F11" w:rsidRPr="00C05C90">
        <w:rPr>
          <w:rFonts w:ascii="Sylfaen" w:hAnsi="Sylfaen" w:cs="Sylfaen"/>
          <w:sz w:val="22"/>
          <w:szCs w:val="22"/>
          <w:lang w:val="af-ZA"/>
        </w:rPr>
        <w:t xml:space="preserve"> ՀՀ  ԿԲ-ի սահման</w:t>
      </w:r>
      <w:r w:rsidR="001B2F11">
        <w:rPr>
          <w:rFonts w:ascii="Sylfaen" w:hAnsi="Sylfaen" w:cs="Sylfaen"/>
          <w:sz w:val="22"/>
          <w:szCs w:val="22"/>
          <w:lang w:val="af-ZA"/>
        </w:rPr>
        <w:t>վ</w:t>
      </w:r>
      <w:r w:rsidR="001B2F11" w:rsidRPr="00C05C90">
        <w:rPr>
          <w:rFonts w:ascii="Sylfaen" w:hAnsi="Sylfaen" w:cs="Sylfaen"/>
          <w:sz w:val="22"/>
          <w:szCs w:val="22"/>
          <w:lang w:val="af-ZA"/>
        </w:rPr>
        <w:t xml:space="preserve">ած </w:t>
      </w:r>
      <w:r w:rsidR="00F11794" w:rsidRPr="00A71D81">
        <w:rPr>
          <w:rStyle w:val="af6"/>
          <w:rFonts w:ascii="GHEA Grapalat" w:hAnsi="GHEA Grapalat" w:cs="Sylfaen"/>
          <w:i w:val="0"/>
          <w:color w:val="FFFFFF"/>
          <w:szCs w:val="24"/>
          <w:lang w:val="af-ZA"/>
        </w:rPr>
        <w:footnoteReference w:id="4"/>
      </w:r>
      <w:r w:rsidR="00096865" w:rsidRPr="00857955">
        <w:rPr>
          <w:rFonts w:ascii="GHEA Grapalat" w:hAnsi="GHEA Grapalat" w:cs="Sylfaen"/>
          <w:i w:val="0"/>
          <w:szCs w:val="24"/>
          <w:lang w:val="hy-AM"/>
        </w:rPr>
        <w:t>փոխարժեքով</w:t>
      </w:r>
      <w:r w:rsidR="004D5671" w:rsidRPr="00857955">
        <w:rPr>
          <w:rFonts w:ascii="GHEA Grapalat" w:hAnsi="GHEA Grapalat" w:cs="Sylfaen"/>
          <w:i w:val="0"/>
          <w:szCs w:val="24"/>
          <w:lang w:val="hy-AM"/>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անձնաժողովըհրավերիպահանջներինկատմամբբավարարգնահատվածհայտերներկայացրած</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ասնակիցներիցորոշումևհայտարարումէ</w:t>
      </w:r>
      <w:r w:rsidR="00D32414" w:rsidRPr="00A71D81">
        <w:rPr>
          <w:rFonts w:ascii="GHEA Grapalat" w:hAnsi="GHEA Grapalat" w:cs="Sylfaen"/>
          <w:sz w:val="20"/>
          <w:szCs w:val="24"/>
          <w:lang w:val="hy-AM" w:eastAsia="en-US"/>
        </w:rPr>
        <w:t>ընտրված</w:t>
      </w:r>
      <w:r w:rsidR="00973FB1" w:rsidRPr="00A71D81">
        <w:rPr>
          <w:rFonts w:ascii="GHEA Grapalat" w:hAnsi="GHEA Grapalat" w:cs="Sylfaen"/>
          <w:sz w:val="20"/>
          <w:szCs w:val="24"/>
          <w:lang w:val="ru-RU" w:eastAsia="en-US"/>
        </w:rPr>
        <w:t>և</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ru-RU" w:eastAsia="en-US"/>
        </w:rPr>
        <w:t>Ապրանքներիգնմանդեպքումհանձնաժողովըգնահատումէնաևներկայացվածապրանքիամբողջականնկարագրերիհամապատասխանությունըհրավերիպահանջներին</w:t>
      </w:r>
      <w:r w:rsidR="00D32414" w:rsidRPr="00A71D81">
        <w:rPr>
          <w:rFonts w:ascii="GHEA Grapalat" w:hAnsi="GHEA Grapalat" w:cs="Sylfaen"/>
          <w:sz w:val="20"/>
          <w:szCs w:val="24"/>
          <w:lang w:val="af-ZA" w:eastAsia="en-US"/>
        </w:rPr>
        <w:t>:</w:t>
      </w:r>
      <w:r w:rsidR="009B6D58" w:rsidRPr="00A71D81">
        <w:rPr>
          <w:rFonts w:ascii="GHEA Grapalat" w:hAnsi="GHEA Grapalat" w:cs="Sylfaen"/>
          <w:sz w:val="20"/>
          <w:szCs w:val="24"/>
          <w:lang w:val="ru-RU" w:eastAsia="en-US"/>
        </w:rPr>
        <w:t>Առաջարկվածնվազագույնգներիհավասարությանդեպքում</w:t>
      </w:r>
      <w:r w:rsidR="00AE74A0">
        <w:rPr>
          <w:rFonts w:ascii="GHEA Grapalat" w:hAnsi="GHEA Grapalat" w:cs="Sylfaen"/>
          <w:sz w:val="20"/>
          <w:szCs w:val="24"/>
          <w:lang w:val="hy-AM"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ru-RU" w:eastAsia="en-US"/>
        </w:rPr>
        <w:t>և</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ասնակիցներինորոշելունպատակովհանձնաժողովինիստում</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ասնակիցներիհետվարվումենմիաժամանակյաբանակցություններ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եթենիստիններկաեն</w:t>
      </w:r>
      <w:r w:rsidR="00E56508">
        <w:rPr>
          <w:rFonts w:ascii="GHEA Grapalat" w:hAnsi="GHEA Grapalat" w:cs="Sylfaen"/>
          <w:sz w:val="20"/>
          <w:szCs w:val="24"/>
          <w:lang w:val="hy-AM" w:eastAsia="en-US"/>
        </w:rPr>
        <w:t>այդ</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համապատասխանլիազորությունունեցողներկայացուցիչները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հակառակդեպքումհանձնաժողովինիստըկասեցվումէ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ևմեկաշխատանքայինօրվաընթացքումհանձնաժողովիքարտուղարը</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ներկայացրածմասնակիցներին</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միաժամանակծանուցումէգներինվազեցմանշուրջմիաժամանակյաբանակցություններիվարման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ժամիևվայրիմասին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00C05236">
        <w:rPr>
          <w:rFonts w:ascii="GHEA Grapalat" w:hAnsi="GHEA Grapalat" w:cs="Sylfaen"/>
          <w:sz w:val="20"/>
          <w:szCs w:val="24"/>
          <w:lang w:val="af-ZA" w:eastAsia="en-US"/>
        </w:rPr>
        <w:t>.</w:t>
      </w:r>
      <w:r w:rsidRPr="00A71D81">
        <w:rPr>
          <w:rFonts w:ascii="GHEA Grapalat" w:hAnsi="GHEA Grapalat" w:cs="Sylfaen"/>
          <w:sz w:val="20"/>
          <w:szCs w:val="24"/>
          <w:lang w:val="ru-RU" w:eastAsia="en-US"/>
        </w:rPr>
        <w:t>բանակցությունները</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քանծանուցումնուղարկվելուօրվանհաջորդողօրվանիցերկրորդ</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Pr="00A71D81">
        <w:rPr>
          <w:rFonts w:ascii="GHEA Grapalat" w:hAnsi="GHEA Grapalat" w:cs="Sylfaen"/>
          <w:sz w:val="20"/>
          <w:szCs w:val="24"/>
          <w:lang w:val="ru-RU" w:eastAsia="en-US"/>
        </w:rPr>
        <w:t>աշխատանքայինօրը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00C05236">
        <w:rPr>
          <w:rFonts w:ascii="GHEA Grapalat" w:hAnsi="GHEA Grapalat" w:cs="Sylfaen"/>
          <w:sz w:val="20"/>
          <w:szCs w:val="24"/>
          <w:lang w:val="af-ZA" w:eastAsia="en-US"/>
        </w:rPr>
        <w:t>.</w:t>
      </w:r>
      <w:r w:rsidRPr="00A71D81">
        <w:rPr>
          <w:rFonts w:ascii="GHEA Grapalat" w:hAnsi="GHEA Grapalat" w:cs="Sylfaen"/>
          <w:sz w:val="20"/>
          <w:szCs w:val="24"/>
          <w:lang w:val="ru-RU" w:eastAsia="en-US"/>
        </w:rPr>
        <w:t>յուրաքանչյուր</w:t>
      </w:r>
      <w:r w:rsidR="00C05236" w:rsidRPr="00C05236">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00C05236" w:rsidRPr="00C05236">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00C05236" w:rsidRPr="00C05236">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00C05236" w:rsidRPr="00C05236">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00C05236">
        <w:rPr>
          <w:rFonts w:ascii="GHEA Grapalat" w:hAnsi="GHEA Grapalat" w:cs="Sylfaen"/>
          <w:sz w:val="20"/>
          <w:lang w:val="af-ZA"/>
        </w:rPr>
        <w:t>.</w:t>
      </w:r>
      <w:r w:rsidRPr="00A71D81">
        <w:rPr>
          <w:rFonts w:ascii="GHEA Grapalat" w:hAnsi="GHEA Grapalat" w:cs="Sylfaen"/>
          <w:sz w:val="20"/>
          <w:lang w:val="ru-RU"/>
        </w:rPr>
        <w:t>բանակցությունների</w:t>
      </w:r>
      <w:r w:rsidR="00C05236" w:rsidRPr="00C05236">
        <w:rPr>
          <w:rFonts w:ascii="GHEA Grapalat" w:hAnsi="GHEA Grapalat" w:cs="Sylfaen"/>
          <w:sz w:val="20"/>
          <w:lang w:val="af-ZA"/>
        </w:rPr>
        <w:t xml:space="preserve"> </w:t>
      </w:r>
      <w:r w:rsidRPr="00A71D81">
        <w:rPr>
          <w:rFonts w:ascii="GHEA Grapalat" w:hAnsi="GHEA Grapalat" w:cs="Sylfaen"/>
          <w:sz w:val="20"/>
          <w:lang w:val="ru-RU"/>
        </w:rPr>
        <w:t>համար</w:t>
      </w:r>
      <w:r w:rsidR="00C05236" w:rsidRPr="00C05236">
        <w:rPr>
          <w:rFonts w:ascii="GHEA Grapalat" w:hAnsi="GHEA Grapalat" w:cs="Sylfaen"/>
          <w:sz w:val="20"/>
          <w:lang w:val="af-ZA"/>
        </w:rPr>
        <w:t xml:space="preserve"> </w:t>
      </w:r>
      <w:r w:rsidRPr="00A71D81">
        <w:rPr>
          <w:rFonts w:ascii="GHEA Grapalat" w:hAnsi="GHEA Grapalat" w:cs="Sylfaen"/>
          <w:sz w:val="20"/>
          <w:lang w:val="ru-RU"/>
        </w:rPr>
        <w:t>սահմանված</w:t>
      </w:r>
      <w:r w:rsidR="00C05236" w:rsidRPr="00C05236">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00C05236" w:rsidRPr="00C05236">
        <w:rPr>
          <w:rFonts w:ascii="GHEA Grapalat" w:hAnsi="GHEA Grapalat" w:cs="Sylfaen"/>
          <w:sz w:val="20"/>
          <w:lang w:val="af-ZA"/>
        </w:rPr>
        <w:t xml:space="preserve"> </w:t>
      </w:r>
      <w:r w:rsidRPr="00A71D81">
        <w:rPr>
          <w:rFonts w:ascii="GHEA Grapalat" w:hAnsi="GHEA Grapalat" w:cs="Sylfaen"/>
          <w:sz w:val="20"/>
          <w:lang w:val="ru-RU"/>
        </w:rPr>
        <w:t>լրանալու</w:t>
      </w:r>
      <w:r w:rsidR="00C05236" w:rsidRPr="00C05236">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00C05236" w:rsidRPr="00C05236">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00C05236" w:rsidRPr="00C05236">
        <w:rPr>
          <w:rFonts w:ascii="GHEA Grapalat" w:hAnsi="GHEA Grapalat" w:cs="Sylfaen"/>
          <w:sz w:val="20"/>
          <w:lang w:val="af-ZA"/>
        </w:rPr>
        <w:t xml:space="preserve"> </w:t>
      </w:r>
      <w:r w:rsidRPr="00A71D81">
        <w:rPr>
          <w:rFonts w:ascii="GHEA Grapalat" w:hAnsi="GHEA Grapalat" w:cs="Sylfaen"/>
          <w:sz w:val="20"/>
          <w:lang w:val="ru-RU"/>
        </w:rPr>
        <w:t>ներկայացրած</w:t>
      </w:r>
      <w:r w:rsidR="00C05236" w:rsidRPr="00C05236">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00C05236" w:rsidRPr="00C05236">
        <w:rPr>
          <w:rFonts w:ascii="GHEA Grapalat" w:hAnsi="GHEA Grapalat" w:cs="Sylfaen"/>
          <w:sz w:val="20"/>
          <w:lang w:val="af-ZA"/>
        </w:rPr>
        <w:t xml:space="preserve"> </w:t>
      </w:r>
      <w:r w:rsidRPr="00A71D81">
        <w:rPr>
          <w:rFonts w:ascii="GHEA Grapalat" w:hAnsi="GHEA Grapalat" w:cs="Sylfaen"/>
          <w:sz w:val="20"/>
          <w:lang w:val="ru-RU"/>
        </w:rPr>
        <w:t>և</w:t>
      </w:r>
      <w:r w:rsidR="00C05236" w:rsidRPr="00C05236">
        <w:rPr>
          <w:rFonts w:ascii="GHEA Grapalat" w:hAnsi="GHEA Grapalat" w:cs="Sylfaen"/>
          <w:sz w:val="20"/>
          <w:lang w:val="af-ZA"/>
        </w:rPr>
        <w:t xml:space="preserve"> </w:t>
      </w:r>
      <w:r w:rsidRPr="00A71D81">
        <w:rPr>
          <w:rFonts w:ascii="GHEA Grapalat" w:hAnsi="GHEA Grapalat" w:cs="Sylfaen"/>
          <w:sz w:val="20"/>
          <w:lang w:val="ru-RU"/>
        </w:rPr>
        <w:t>հայտարարվում</w:t>
      </w:r>
      <w:r w:rsidR="00C05236" w:rsidRPr="00C05236">
        <w:rPr>
          <w:rFonts w:ascii="GHEA Grapalat" w:hAnsi="GHEA Grapalat" w:cs="Sylfaen"/>
          <w:sz w:val="20"/>
          <w:lang w:val="af-ZA"/>
        </w:rPr>
        <w:t xml:space="preserve"> </w:t>
      </w:r>
      <w:r w:rsidRPr="00A71D81">
        <w:rPr>
          <w:rFonts w:ascii="GHEA Grapalat" w:hAnsi="GHEA Grapalat" w:cs="Sylfaen"/>
          <w:sz w:val="20"/>
          <w:lang w:val="ru-RU"/>
        </w:rPr>
        <w:t>են</w:t>
      </w:r>
      <w:r w:rsidR="00C05236" w:rsidRPr="00C05236">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C05236" w:rsidRPr="00C05236">
        <w:rPr>
          <w:rFonts w:ascii="GHEA Grapalat" w:hAnsi="GHEA Grapalat" w:cs="Sylfaen"/>
          <w:sz w:val="20"/>
          <w:lang w:val="af-ZA"/>
        </w:rPr>
        <w:t xml:space="preserve"> </w:t>
      </w:r>
      <w:r w:rsidRPr="00A71D81">
        <w:rPr>
          <w:rFonts w:ascii="GHEA Grapalat" w:hAnsi="GHEA Grapalat" w:cs="Sylfaen"/>
          <w:sz w:val="20"/>
          <w:lang w:val="ru-RU"/>
        </w:rPr>
        <w:t>և</w:t>
      </w:r>
      <w:r w:rsidR="00C05236" w:rsidRPr="00C05236">
        <w:rPr>
          <w:rFonts w:ascii="GHEA Grapalat" w:hAnsi="GHEA Grapalat" w:cs="Sylfaen"/>
          <w:sz w:val="20"/>
          <w:lang w:val="af-ZA"/>
        </w:rPr>
        <w:t xml:space="preserve"> </w:t>
      </w:r>
      <w:r w:rsidR="00880C5E">
        <w:rPr>
          <w:rFonts w:ascii="GHEA Grapalat" w:hAnsi="GHEA Grapalat" w:cs="Sylfaen"/>
          <w:sz w:val="20"/>
          <w:lang w:val="hy-AM"/>
        </w:rPr>
        <w:t>այդպիսին</w:t>
      </w:r>
      <w:r w:rsidR="00C05236" w:rsidRPr="00C05236">
        <w:rPr>
          <w:rFonts w:ascii="GHEA Grapalat" w:hAnsi="GHEA Grapalat" w:cs="Sylfaen"/>
          <w:sz w:val="20"/>
          <w:lang w:val="af-ZA"/>
        </w:rPr>
        <w:t xml:space="preserve"> </w:t>
      </w:r>
      <w:r w:rsidR="00880C5E">
        <w:rPr>
          <w:rFonts w:ascii="GHEA Grapalat" w:hAnsi="GHEA Grapalat" w:cs="Sylfaen"/>
          <w:sz w:val="20"/>
          <w:lang w:val="hy-AM"/>
        </w:rPr>
        <w:t>չճանաչված</w:t>
      </w:r>
      <w:r w:rsidR="00C05236" w:rsidRPr="00C05236">
        <w:rPr>
          <w:rFonts w:ascii="GHEA Grapalat" w:hAnsi="GHEA Grapalat" w:cs="Sylfaen"/>
          <w:sz w:val="20"/>
          <w:lang w:val="af-ZA"/>
        </w:rPr>
        <w:t xml:space="preserve"> </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են</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կետի</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վրա</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է</w:t>
      </w:r>
      <w:r w:rsidR="00C05236" w:rsidRPr="00C05236">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C05236" w:rsidP="00C05236">
      <w:pPr>
        <w:pStyle w:val="af4"/>
        <w:shd w:val="clear" w:color="auto" w:fill="FFFFFF"/>
        <w:spacing w:before="0" w:beforeAutospacing="0" w:after="0" w:afterAutospacing="0"/>
        <w:jc w:val="both"/>
        <w:rPr>
          <w:rFonts w:ascii="GHEA Grapalat" w:hAnsi="GHEA Grapalat" w:cs="Sylfaen"/>
          <w:sz w:val="20"/>
          <w:lang w:val="af-ZA"/>
        </w:rPr>
      </w:pPr>
      <w:r>
        <w:rPr>
          <w:rFonts w:ascii="GHEA Grapalat" w:hAnsi="GHEA Grapalat" w:cs="Sylfaen"/>
          <w:sz w:val="20"/>
          <w:lang w:val="af-ZA"/>
        </w:rPr>
        <w:t>8.6.</w:t>
      </w:r>
      <w:r w:rsidR="00E56508" w:rsidRPr="00AE74A0">
        <w:rPr>
          <w:rFonts w:ascii="GHEA Grapalat" w:hAnsi="GHEA Grapalat" w:cs="Sylfaen"/>
          <w:sz w:val="20"/>
          <w:lang w:val="ru-RU"/>
        </w:rPr>
        <w:t>Եթե</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պահանջների</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նկատմամբ</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գնահատված</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գները</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գերազանցում</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են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գնման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ապա</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գնահատող</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հանձնաժողովը</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կարող</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է</w:t>
      </w:r>
      <w:r w:rsidRPr="00C05236">
        <w:rPr>
          <w:rFonts w:ascii="GHEA Grapalat" w:hAnsi="GHEA Grapalat" w:cs="Sylfaen"/>
          <w:sz w:val="20"/>
          <w:lang w:val="af-ZA"/>
        </w:rPr>
        <w:t xml:space="preserve"> </w:t>
      </w:r>
      <w:r w:rsidR="00E56508" w:rsidRPr="00AE74A0">
        <w:rPr>
          <w:rFonts w:ascii="GHEA Grapalat" w:hAnsi="GHEA Grapalat" w:cs="Sylfaen"/>
          <w:sz w:val="20"/>
          <w:lang w:val="ru-RU"/>
        </w:rPr>
        <w:t>ցածր</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գնային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առաջարկներ</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կայացրած</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մասնակցին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հայտարարել</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ընտրված</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մասնակից՝</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պայմանով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վերջինիս</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հետ</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կնքվող</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պայմանագրով</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նախատեսված</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իրավունքներն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ու</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պարտականություններն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ուժի</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մեջ</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են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մտնում</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գնման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գինը</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գերազանցող</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չափով</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Pr="00C05236">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նախատեսվելու</w:t>
      </w:r>
      <w:r w:rsidRPr="00C05236">
        <w:rPr>
          <w:rFonts w:ascii="GHEA Grapalat" w:hAnsi="GHEA Grapalat" w:cs="Sylfaen"/>
          <w:sz w:val="20"/>
          <w:lang w:val="af-ZA"/>
        </w:rPr>
        <w:t xml:space="preserve"> </w:t>
      </w:r>
      <w:r w:rsidR="00E56508" w:rsidRPr="00AE74A0">
        <w:rPr>
          <w:rFonts w:ascii="GHEA Grapalat" w:hAnsi="GHEA Grapalat" w:cs="Sylfaen"/>
          <w:sz w:val="20"/>
          <w:lang w:val="ru-RU"/>
        </w:rPr>
        <w:t>և</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դրա</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հիման</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վրա</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միջև</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համաձայնագիր</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կնքելու</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դեպքում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Ընդ</w:t>
      </w:r>
      <w:r w:rsidRPr="00C05236">
        <w:rPr>
          <w:rFonts w:ascii="GHEA Grapalat" w:hAnsi="GHEA Grapalat" w:cs="Sylfaen"/>
          <w:sz w:val="20"/>
          <w:lang w:val="af-ZA"/>
        </w:rPr>
        <w:t xml:space="preserve"> </w:t>
      </w:r>
      <w:r w:rsidR="00E56508" w:rsidRPr="00AE74A0">
        <w:rPr>
          <w:rFonts w:ascii="GHEA Grapalat" w:hAnsi="GHEA Grapalat" w:cs="Sylfaen"/>
          <w:sz w:val="20"/>
          <w:lang w:val="ru-RU"/>
        </w:rPr>
        <w:t>որում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ըկնքվումէլրացուցիչֆինանսականմիջոցներընախատեսվելունհաջորդողտասնհինգաշխատանքայինօրվաընթացքում՝ապրանքներիմատակարարմանժամկետներըերկարաձգելովպայմանագրիկնքմանօրվանիցմինչևհամաձայնագրիկնքմանօրնընկածժամանակահատված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Սույնկետիհամաձայնկնքվածպայմանագիրըլուծվումէ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եթեկնքելունհաջորդողվաթսունօրացուցայինօրվաընթացքումլրացուցիչֆինանսականմիջոցներչեննախատեսվում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Սույնկետիպարբերությանպահանջներըչենկիրառվում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երբհայտերներկայացրելենմեկիցավելմասնակիցներևմիայնմեկմասնակցիհայտնէգնահատվելհրավերիպահանջներինբավարար</w:t>
      </w:r>
      <w:r w:rsidR="00E56508"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Սույնկետի</w:t>
      </w:r>
      <w:r w:rsidR="00AE74A0">
        <w:rPr>
          <w:rFonts w:ascii="GHEA Grapalat" w:hAnsi="GHEA Grapalat" w:cs="Sylfaen"/>
          <w:sz w:val="20"/>
          <w:lang w:val="ru-RU"/>
        </w:rPr>
        <w:t>չկիրառմանդեպքումընթացակարգը</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ինմասի</w:t>
      </w:r>
      <w:r w:rsidRPr="00154FCB">
        <w:rPr>
          <w:rFonts w:ascii="GHEA Grapalat" w:hAnsi="GHEA Grapalat" w:cs="Sylfaen"/>
          <w:sz w:val="20"/>
          <w:lang w:val="af-ZA"/>
        </w:rPr>
        <w:t xml:space="preserve"> 1-</w:t>
      </w:r>
      <w:r w:rsidRPr="00AE74A0">
        <w:rPr>
          <w:rFonts w:ascii="GHEA Grapalat" w:hAnsi="GHEA Grapalat" w:cs="Sylfaen"/>
          <w:sz w:val="20"/>
          <w:lang w:val="ru-RU"/>
        </w:rPr>
        <w:t>ինկետիհիմանվրահայտարարվումէչկայացած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hy-AM" w:eastAsia="en-US"/>
        </w:rPr>
        <w:t>իրականացվածգնահատմանարդյուն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հայտումարձանագրվումենանհամապատասխանություններ՝հրավերիպահանջներինկատմամբ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ապահանձնաժողովըմեկաշխատանքայինօրովկասեցնումէնիստը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իսկհանձնաժողովիքարտուղարընույնօրըդրամասին</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տեղեկացնումէ</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ասնակցին՝առաջարկելովմինչևկասեցմանժամկետիավարտըշտկելանհամապատասխանությունը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hy-AM" w:eastAsia="en-US"/>
        </w:rPr>
        <w:t>Եթեսույնհրավերի</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hy-AM" w:eastAsia="en-US"/>
        </w:rPr>
        <w:t>կետովսահմանվածժամկետում</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ասնակիցըշտկումէարձանագրվածանհամապատասխանությունը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սհայտըգնահատվումէբավարար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hy-AM" w:eastAsia="en-US"/>
        </w:rPr>
        <w:t>հայտըգնահատվումէանբավարարևմերժվում</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F40755" w:rsidRPr="00F40755">
        <w:rPr>
          <w:rFonts w:ascii="GHEA Grapalat" w:hAnsi="GHEA Grapalat" w:cs="Sylfaen"/>
          <w:szCs w:val="24"/>
          <w:lang w:val="hy-AM"/>
        </w:rPr>
        <w:t>Հանձնաժողովիանդամըկամքարտուղարըչիկարողմասնակցելհանձնաժողովիաշխատանքներին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ընթացքումպարզվումէ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որվերջիններիսկողմիցհիմնադրվածկամբաժնեմաս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կամիրենցմերձավորազգակցությամբկամխնամիությամբկապվածանձը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թոռ,ինչպեսնաևամուսնուծնող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կամայդանձիկողմիցհիմնադրվածկամբաժնեմաս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ունեցողկազմակերպությունըսույնընթացակարգինմասնակցելուհամարներկայացրելէհայտ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Եթեառկաէսույնկետովնախատեսվածպայմանը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szCs w:val="24"/>
          <w:lang w:val="hy-AM"/>
        </w:rPr>
        <w:t>Արձանագրություննստորագրումենհանձնաժողովինիստիններկաանդամները։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րդկետովնախատեսվածհիմքերնիհայտգալու</w:t>
      </w:r>
      <w:r w:rsidR="00F40755" w:rsidRPr="006D2E03">
        <w:rPr>
          <w:rFonts w:ascii="GHEA Grapalat" w:hAnsi="GHEA Grapalat" w:cs="Sylfaen"/>
          <w:sz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Ընդորում</w:t>
      </w:r>
      <w:r w:rsidR="00F40755" w:rsidRPr="006D2E03">
        <w:rPr>
          <w:rFonts w:ascii="Calibri" w:hAnsi="Calibri" w:cs="Calibri"/>
          <w:sz w:val="20"/>
          <w:lang w:val="af-ZA"/>
        </w:rPr>
        <w:t> </w:t>
      </w:r>
      <w:r w:rsidR="00F40755" w:rsidRPr="006D2E03">
        <w:rPr>
          <w:rFonts w:ascii="GHEA Grapalat" w:hAnsi="GHEA Grapalat" w:cs="Sylfaen"/>
          <w:sz w:val="20"/>
          <w:lang w:val="ru-RU"/>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հրապարակելուօրվանհաջորդողտասն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Որոշումըկայացվելունհաջորդողօրըայն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տրամադրվումէլիազորվածմարմնինևմասնակցին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w:t>
      </w:r>
      <w:r w:rsidR="00F40755" w:rsidRPr="006D2E03">
        <w:rPr>
          <w:rFonts w:ascii="GHEA Grapalat" w:hAnsi="GHEA Grapalat" w:cs="Sylfaen"/>
          <w:sz w:val="20"/>
        </w:rPr>
        <w:t>երորդ</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տվյալդատականգործովեզրափակիչդատականակտնուժիմեջմտնելուօրվանհաջորդողհինգ</w:t>
      </w:r>
      <w:r w:rsidR="00F40755" w:rsidRPr="006D2E03">
        <w:rPr>
          <w:rFonts w:ascii="GHEA Grapalat" w:hAnsi="GHEA Grapalat" w:cs="Sylfaen"/>
          <w:sz w:val="20"/>
        </w:rPr>
        <w:t>երորդ</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եթեդատականքննությանարդյունքովորոշմանկատարմանհնարավորությունըչիվերացել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լիազորվածմարմ</w:t>
      </w:r>
      <w:r w:rsidRPr="006D2E03">
        <w:rPr>
          <w:rFonts w:ascii="GHEA Grapalat" w:hAnsi="GHEA Grapalat" w:cs="Sylfaen"/>
          <w:sz w:val="20"/>
        </w:rPr>
        <w:t>նին</w:t>
      </w:r>
      <w:r w:rsidRPr="005020B7">
        <w:rPr>
          <w:rFonts w:ascii="GHEA Grapalat" w:hAnsi="GHEA Grapalat" w:cs="Sylfaen"/>
          <w:sz w:val="20"/>
          <w:lang w:val="af-ZA"/>
        </w:rPr>
        <w:t xml:space="preserve"> </w:t>
      </w:r>
      <w:r w:rsidRPr="006D2E03">
        <w:rPr>
          <w:rFonts w:ascii="GHEA Grapalat" w:hAnsi="GHEA Grapalat" w:cs="Sylfaen"/>
          <w:sz w:val="20"/>
        </w:rPr>
        <w:t>որոշումը</w:t>
      </w:r>
      <w:r w:rsidRPr="005020B7">
        <w:rPr>
          <w:rFonts w:ascii="GHEA Grapalat" w:hAnsi="GHEA Grapalat" w:cs="Sylfaen"/>
          <w:sz w:val="20"/>
          <w:lang w:val="af-ZA"/>
        </w:rPr>
        <w:t xml:space="preserve"> </w:t>
      </w:r>
      <w:r w:rsidRPr="006D2E03">
        <w:rPr>
          <w:rFonts w:ascii="GHEA Grapalat" w:hAnsi="GHEA Grapalat" w:cs="Sylfaen"/>
          <w:sz w:val="20"/>
        </w:rPr>
        <w:t>ներկայացվելու</w:t>
      </w:r>
      <w:r w:rsidRPr="005020B7">
        <w:rPr>
          <w:rFonts w:ascii="GHEA Grapalat" w:hAnsi="GHEA Grapalat" w:cs="Sylfaen"/>
          <w:sz w:val="20"/>
          <w:lang w:val="af-ZA"/>
        </w:rPr>
        <w:t xml:space="preserve"> </w:t>
      </w:r>
      <w:r w:rsidRPr="006D2E03">
        <w:rPr>
          <w:rFonts w:ascii="GHEA Grapalat" w:hAnsi="GHEA Grapalat" w:cs="Sylfaen"/>
          <w:sz w:val="20"/>
        </w:rPr>
        <w:t>վերջնաժամկետը</w:t>
      </w:r>
      <w:r w:rsidRPr="005020B7">
        <w:rPr>
          <w:rFonts w:ascii="GHEA Grapalat" w:hAnsi="GHEA Grapalat" w:cs="Sylfaen"/>
          <w:sz w:val="20"/>
          <w:lang w:val="af-ZA"/>
        </w:rPr>
        <w:t xml:space="preserve"> </w:t>
      </w:r>
      <w:r w:rsidRPr="006D2E03">
        <w:rPr>
          <w:rFonts w:ascii="GHEA Grapalat" w:hAnsi="GHEA Grapalat" w:cs="Sylfaen"/>
          <w:sz w:val="20"/>
        </w:rPr>
        <w:t>լրանալու</w:t>
      </w:r>
      <w:r w:rsidRPr="005020B7">
        <w:rPr>
          <w:rFonts w:ascii="GHEA Grapalat" w:hAnsi="GHEA Grapalat" w:cs="Sylfaen"/>
          <w:sz w:val="20"/>
          <w:lang w:val="af-ZA"/>
        </w:rPr>
        <w:t xml:space="preserve"> </w:t>
      </w:r>
      <w:r w:rsidRPr="006D2E03">
        <w:rPr>
          <w:rFonts w:ascii="GHEA Grapalat" w:hAnsi="GHEA Grapalat" w:cs="Sylfaen"/>
          <w:sz w:val="20"/>
        </w:rPr>
        <w:t>օրվա</w:t>
      </w:r>
      <w:r w:rsidRPr="005020B7">
        <w:rPr>
          <w:rFonts w:ascii="GHEA Grapalat" w:hAnsi="GHEA Grapalat" w:cs="Sylfaen"/>
          <w:sz w:val="20"/>
          <w:lang w:val="af-ZA"/>
        </w:rPr>
        <w:t xml:space="preserve"> </w:t>
      </w:r>
      <w:r w:rsidRPr="006D2E03">
        <w:rPr>
          <w:rFonts w:ascii="GHEA Grapalat" w:hAnsi="GHEA Grapalat" w:cs="Sylfaen"/>
          <w:sz w:val="20"/>
        </w:rPr>
        <w:t>դրությամբ</w:t>
      </w:r>
      <w:r w:rsidRPr="005020B7">
        <w:rPr>
          <w:rFonts w:ascii="GHEA Grapalat" w:hAnsi="GHEA Grapalat" w:cs="Sylfaen"/>
          <w:sz w:val="20"/>
          <w:lang w:val="af-ZA"/>
        </w:rPr>
        <w:t xml:space="preserve"> </w:t>
      </w:r>
      <w:r w:rsidRPr="006D2E03">
        <w:rPr>
          <w:rFonts w:ascii="GHEA Grapalat" w:hAnsi="GHEA Grapalat" w:cs="Sylfaen"/>
          <w:sz w:val="20"/>
        </w:rPr>
        <w:t>մասնակիցը</w:t>
      </w:r>
      <w:r w:rsidRPr="005020B7">
        <w:rPr>
          <w:rFonts w:ascii="GHEA Grapalat" w:hAnsi="GHEA Grapalat" w:cs="Sylfaen"/>
          <w:sz w:val="20"/>
          <w:lang w:val="af-ZA"/>
        </w:rPr>
        <w:t xml:space="preserve"> </w:t>
      </w:r>
      <w:r w:rsidRPr="006D2E03">
        <w:rPr>
          <w:rFonts w:ascii="GHEA Grapalat" w:hAnsi="GHEA Grapalat" w:cs="Sylfaen"/>
          <w:sz w:val="20"/>
        </w:rPr>
        <w:t>կամ</w:t>
      </w:r>
      <w:r w:rsidRPr="005020B7">
        <w:rPr>
          <w:rFonts w:ascii="GHEA Grapalat" w:hAnsi="GHEA Grapalat" w:cs="Sylfaen"/>
          <w:sz w:val="20"/>
          <w:lang w:val="af-ZA"/>
        </w:rPr>
        <w:t xml:space="preserve"> </w:t>
      </w:r>
      <w:r w:rsidRPr="006D2E03">
        <w:rPr>
          <w:rFonts w:ascii="GHEA Grapalat" w:hAnsi="GHEA Grapalat" w:cs="Sylfaen"/>
          <w:sz w:val="20"/>
        </w:rPr>
        <w:t>պայմանագիրը</w:t>
      </w:r>
      <w:r w:rsidRPr="005020B7">
        <w:rPr>
          <w:rFonts w:ascii="GHEA Grapalat" w:hAnsi="GHEA Grapalat" w:cs="Sylfaen"/>
          <w:sz w:val="20"/>
          <w:lang w:val="af-ZA"/>
        </w:rPr>
        <w:t xml:space="preserve"> </w:t>
      </w:r>
      <w:r w:rsidRPr="006D2E03">
        <w:rPr>
          <w:rFonts w:ascii="GHEA Grapalat" w:hAnsi="GHEA Grapalat" w:cs="Sylfaen"/>
          <w:sz w:val="20"/>
        </w:rPr>
        <w:t>կնքած</w:t>
      </w:r>
      <w:r w:rsidRPr="005020B7">
        <w:rPr>
          <w:rFonts w:ascii="GHEA Grapalat" w:hAnsi="GHEA Grapalat" w:cs="Sylfaen"/>
          <w:sz w:val="20"/>
          <w:lang w:val="af-ZA"/>
        </w:rPr>
        <w:t xml:space="preserve"> </w:t>
      </w:r>
      <w:r w:rsidRPr="006D2E03">
        <w:rPr>
          <w:rFonts w:ascii="GHEA Grapalat" w:hAnsi="GHEA Grapalat" w:cs="Sylfaen"/>
          <w:sz w:val="20"/>
        </w:rPr>
        <w:t>անձը</w:t>
      </w:r>
      <w:r w:rsidRPr="005020B7">
        <w:rPr>
          <w:rFonts w:ascii="GHEA Grapalat" w:hAnsi="GHEA Grapalat" w:cs="Sylfaen"/>
          <w:sz w:val="20"/>
          <w:lang w:val="af-ZA"/>
        </w:rPr>
        <w:t xml:space="preserve"> </w:t>
      </w:r>
      <w:r w:rsidRPr="006D2E03">
        <w:rPr>
          <w:rFonts w:ascii="GHEA Grapalat" w:hAnsi="GHEA Grapalat" w:cs="Sylfaen"/>
          <w:sz w:val="20"/>
        </w:rPr>
        <w:t>վճարել</w:t>
      </w:r>
      <w:r w:rsidRPr="005020B7">
        <w:rPr>
          <w:rFonts w:ascii="GHEA Grapalat" w:hAnsi="GHEA Grapalat" w:cs="Sylfaen"/>
          <w:sz w:val="20"/>
          <w:lang w:val="af-ZA"/>
        </w:rPr>
        <w:t xml:space="preserve"> </w:t>
      </w:r>
      <w:r w:rsidRPr="006D2E03">
        <w:rPr>
          <w:rFonts w:ascii="GHEA Grapalat" w:hAnsi="GHEA Grapalat" w:cs="Sylfaen"/>
          <w:sz w:val="20"/>
        </w:rPr>
        <w:t>է</w:t>
      </w:r>
      <w:r w:rsidRPr="005020B7">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լիազորվածմարմ</w:t>
      </w:r>
      <w:r w:rsidRPr="006D2E03">
        <w:rPr>
          <w:rFonts w:ascii="GHEA Grapalat" w:hAnsi="GHEA Grapalat" w:cs="Sylfaen"/>
          <w:sz w:val="20"/>
        </w:rPr>
        <w:t>նին</w:t>
      </w:r>
      <w:r w:rsidRPr="005020B7">
        <w:rPr>
          <w:rFonts w:ascii="GHEA Grapalat" w:hAnsi="GHEA Grapalat" w:cs="Sylfaen"/>
          <w:sz w:val="20"/>
          <w:lang w:val="af-ZA"/>
        </w:rPr>
        <w:t xml:space="preserve"> </w:t>
      </w:r>
      <w:r w:rsidRPr="006D2E03">
        <w:rPr>
          <w:rFonts w:ascii="GHEA Grapalat" w:hAnsi="GHEA Grapalat" w:cs="Sylfaen"/>
          <w:sz w:val="20"/>
        </w:rPr>
        <w:t>որոշումը</w:t>
      </w:r>
      <w:r w:rsidRPr="005020B7">
        <w:rPr>
          <w:rFonts w:ascii="GHEA Grapalat" w:hAnsi="GHEA Grapalat" w:cs="Sylfaen"/>
          <w:sz w:val="20"/>
          <w:lang w:val="af-ZA"/>
        </w:rPr>
        <w:t xml:space="preserve"> </w:t>
      </w:r>
      <w:r w:rsidRPr="006D2E03">
        <w:rPr>
          <w:rFonts w:ascii="GHEA Grapalat" w:hAnsi="GHEA Grapalat" w:cs="Sylfaen"/>
          <w:sz w:val="20"/>
        </w:rPr>
        <w:t>ներկայացվելու</w:t>
      </w:r>
      <w:r w:rsidRPr="005020B7">
        <w:rPr>
          <w:rFonts w:ascii="GHEA Grapalat" w:hAnsi="GHEA Grapalat" w:cs="Sylfaen"/>
          <w:sz w:val="20"/>
          <w:lang w:val="af-ZA"/>
        </w:rPr>
        <w:t xml:space="preserve"> </w:t>
      </w:r>
      <w:r w:rsidRPr="006D2E03">
        <w:rPr>
          <w:rFonts w:ascii="GHEA Grapalat" w:hAnsi="GHEA Grapalat" w:cs="Sylfaen"/>
          <w:sz w:val="20"/>
        </w:rPr>
        <w:t>վերջնաժամկետը</w:t>
      </w:r>
      <w:r w:rsidRPr="005020B7">
        <w:rPr>
          <w:rFonts w:ascii="GHEA Grapalat" w:hAnsi="GHEA Grapalat" w:cs="Sylfaen"/>
          <w:sz w:val="20"/>
          <w:lang w:val="af-ZA"/>
        </w:rPr>
        <w:t xml:space="preserve"> </w:t>
      </w:r>
      <w:r w:rsidRPr="006D2E03">
        <w:rPr>
          <w:rFonts w:ascii="GHEA Grapalat" w:hAnsi="GHEA Grapalat" w:cs="Sylfaen"/>
          <w:sz w:val="20"/>
        </w:rPr>
        <w:t>լրանալուցհետո</w:t>
      </w:r>
      <w:r w:rsidRPr="006D2E03">
        <w:rPr>
          <w:rFonts w:ascii="GHEA Grapalat" w:hAnsi="GHEA Grapalat" w:cs="Sylfaen"/>
          <w:sz w:val="20"/>
          <w:lang w:val="af-ZA"/>
        </w:rPr>
        <w:t xml:space="preserve">, </w:t>
      </w:r>
      <w:r w:rsidRPr="006D2E03">
        <w:rPr>
          <w:rFonts w:ascii="GHEA Grapalat" w:hAnsi="GHEA Grapalat" w:cs="Sylfaen"/>
          <w:sz w:val="20"/>
        </w:rPr>
        <w:t>բայցոչուշ</w:t>
      </w:r>
      <w:r w:rsidRPr="006D2E03">
        <w:rPr>
          <w:rFonts w:ascii="GHEA Grapalat" w:hAnsi="GHEA Grapalat" w:cs="Sylfaen"/>
          <w:sz w:val="20"/>
          <w:lang w:val="af-ZA"/>
        </w:rPr>
        <w:t xml:space="preserve">, </w:t>
      </w:r>
      <w:r w:rsidRPr="006D2E03">
        <w:rPr>
          <w:rFonts w:ascii="GHEA Grapalat" w:hAnsi="GHEA Grapalat" w:cs="Sylfaen"/>
          <w:sz w:val="20"/>
        </w:rPr>
        <w:t>քանմասնակցինկամպայմանագիրկնքածանձինցուցակումներառելուվերջնաժամկետըլրանալուօրը</w:t>
      </w:r>
      <w:r w:rsidRPr="006D2E03">
        <w:rPr>
          <w:rFonts w:ascii="GHEA Grapalat" w:hAnsi="GHEA Grapalat" w:cs="Sylfaen"/>
          <w:sz w:val="20"/>
          <w:lang w:val="af-ZA"/>
        </w:rPr>
        <w:t xml:space="preserve">, </w:t>
      </w:r>
      <w:r w:rsidRPr="006D2E03">
        <w:rPr>
          <w:rFonts w:ascii="GHEA Grapalat" w:hAnsi="GHEA Grapalat" w:cs="Sylfaen"/>
          <w:sz w:val="20"/>
        </w:rPr>
        <w:t>ապապատվիրատունդրամասինգրավորտեղեկացնումէլիազորվածմարմին</w:t>
      </w:r>
      <w:r w:rsidRPr="006D2E03">
        <w:rPr>
          <w:rFonts w:ascii="GHEA Grapalat" w:hAnsi="GHEA Grapalat" w:cs="Sylfaen"/>
          <w:sz w:val="20"/>
          <w:lang w:val="af-ZA"/>
        </w:rPr>
        <w:t xml:space="preserve">, </w:t>
      </w:r>
      <w:r w:rsidRPr="006D2E03">
        <w:rPr>
          <w:rFonts w:ascii="GHEA Grapalat" w:hAnsi="GHEA Grapalat" w:cs="Sylfaen"/>
          <w:sz w:val="20"/>
        </w:rPr>
        <w:t>որիհիմանվրամասնակիցըչիներառվումցուցակում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եթեմասնակցիգնումներինմասնակցելուիրավունքունենալու մասին դիմում-հայտարարությունը որակվումէորպեսիրականությանըչհամապատասխանողկամմասնակիցը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հրավերովսահմանվածկարգովևժամկետներումչիներկայացնումհրավերովնախատեսվածփաստաթղթերը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կամընտրվածմասնակիցըչիներկայացնումորակավորմանկամպայմանագրիապահովումկամ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արդյունքումհամաձայնագիրկնքելունպատակովպայմանագիրըկնքածանձըսահմանվածժամկետումմիակողմանիհաստատվածհայտարարության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այսուհետնաևտուժանք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ձևովներկայացվածպայմանագրիև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որակավորմանապահովումըչիփոխարինումբանկայիներաշխիք</w:t>
      </w:r>
      <w:r w:rsidR="00266B8B" w:rsidRPr="00AE74A0">
        <w:rPr>
          <w:rFonts w:ascii="GHEA Grapalat" w:hAnsi="GHEA Grapalat" w:cs="Sylfaen"/>
          <w:sz w:val="20"/>
          <w:lang w:val="hy-AM"/>
        </w:rPr>
        <w:t>ո</w:t>
      </w:r>
      <w:r w:rsidR="00266B8B" w:rsidRPr="00AE74A0">
        <w:rPr>
          <w:rFonts w:ascii="GHEA Grapalat" w:hAnsi="GHEA Grapalat" w:cs="Sylfaen"/>
          <w:sz w:val="20"/>
        </w:rPr>
        <w:t>վկամկանխիկփողով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ապաայդհանգամանքըհամարվումէորպեսգնմանգործընթացիշրջանակումմասնակցիստանձնվածպարտավորությանխախտում</w:t>
      </w:r>
      <w:r w:rsidR="00266B8B" w:rsidRPr="00AE74A0">
        <w:rPr>
          <w:rFonts w:ascii="GHEA Grapalat" w:hAnsi="GHEA Grapalat" w:cs="Sylfaen"/>
          <w:sz w:val="20"/>
          <w:lang w:val="af-ZA"/>
        </w:rPr>
        <w:t xml:space="preserve">: </w:t>
      </w:r>
    </w:p>
    <w:p w:rsidR="00B54F63" w:rsidRPr="006D2E03" w:rsidRDefault="00E17B5D"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lastRenderedPageBreak/>
        <w:t>8.1</w:t>
      </w:r>
      <w:r w:rsidR="00BE037D" w:rsidRPr="006D2E03">
        <w:rPr>
          <w:rFonts w:ascii="GHEA Grapalat" w:hAnsi="GHEA Grapalat"/>
          <w:color w:val="000000"/>
          <w:sz w:val="20"/>
          <w:szCs w:val="20"/>
          <w:lang w:val="af-ZA"/>
        </w:rPr>
        <w:t>4</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7A5810" w:rsidRPr="006D2E03">
        <w:rPr>
          <w:rFonts w:ascii="GHEA Grapalat" w:hAnsi="GHEA Grapalat" w:cs="Sylfaen"/>
          <w:sz w:val="20"/>
          <w:szCs w:val="24"/>
          <w:lang w:val="ru-RU" w:eastAsia="en-US"/>
        </w:rPr>
        <w:t>Սույն</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ինմասի</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Pr="006D2E03">
        <w:rPr>
          <w:rFonts w:ascii="GHEA Grapalat" w:hAnsi="GHEA Grapalat" w:cs="Sylfaen"/>
          <w:sz w:val="20"/>
          <w:szCs w:val="24"/>
          <w:lang w:val="ru-RU" w:eastAsia="en-US"/>
        </w:rPr>
        <w:t>կետումնշված</w:t>
      </w:r>
      <w:r w:rsidR="007A5810" w:rsidRPr="006D2E03">
        <w:rPr>
          <w:rFonts w:ascii="GHEA Grapalat" w:hAnsi="GHEA Grapalat" w:cs="Sylfaen"/>
          <w:sz w:val="20"/>
          <w:szCs w:val="24"/>
          <w:lang w:val="ru-RU" w:eastAsia="en-US"/>
        </w:rPr>
        <w:t>փաստաթղթերը</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սահմանվածժամկետում</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ժողովիքարտուղարիններկայաց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EF2159" w:rsidRPr="006D2E03">
        <w:rPr>
          <w:rFonts w:ascii="GHEA Grapalat" w:hAnsi="GHEA Grapalat" w:cs="Sylfaen"/>
          <w:sz w:val="20"/>
          <w:szCs w:val="24"/>
          <w:lang w:eastAsia="en-US"/>
        </w:rPr>
        <w:t>է</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սույնհրավերովնախատեսվածէլեկտրոնայինփոստին</w:t>
      </w:r>
      <w:r w:rsidR="00FE20B2" w:rsidRPr="006D2E03">
        <w:rPr>
          <w:rFonts w:ascii="GHEA Grapalat" w:hAnsi="GHEA Grapalat" w:cs="Sylfaen"/>
          <w:sz w:val="20"/>
          <w:szCs w:val="24"/>
          <w:lang w:eastAsia="en-US"/>
        </w:rPr>
        <w:t>ուղարկելումիջոցով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w:t>
      </w:r>
      <w:r w:rsidR="007A5810" w:rsidRPr="00A71D81">
        <w:rPr>
          <w:rFonts w:ascii="GHEA Grapalat" w:hAnsi="GHEA Grapalat" w:cs="Sylfaen"/>
          <w:sz w:val="20"/>
          <w:szCs w:val="24"/>
          <w:lang w:val="ru-RU" w:eastAsia="en-US"/>
        </w:rPr>
        <w:t>փոստիցմասնակցիէլեկտրոնայինփոստինհավաստումուղարկելումիջոցով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2B121D" w:rsidRPr="00A71D81">
        <w:rPr>
          <w:rFonts w:ascii="GHEA Grapalat" w:hAnsi="GHEA Grapalat" w:cs="Sylfaen"/>
          <w:szCs w:val="24"/>
          <w:lang w:val="ru-RU"/>
        </w:rPr>
        <w:t>Մասնակիցներըևնրանցներկայացուցիչներըկարողեններկա</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հանձնաժողովինիստերին։</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նրանցներկայացուցիչները</w:t>
      </w:r>
      <w:r w:rsidR="002B121D" w:rsidRPr="00A71D81">
        <w:rPr>
          <w:rFonts w:ascii="GHEA Grapalat" w:hAnsi="GHEA Grapalat" w:cs="Sylfaen"/>
          <w:szCs w:val="24"/>
          <w:lang w:val="ru-RU"/>
        </w:rPr>
        <w:t>կարողենպահանջելհանձնաժողովինիստերիարձանագրություններիպատճենները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որոնքտրամադրվումենմեկօրացուցայինօրվաընթացքում։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CD1E70" w:rsidRPr="00A71D81">
        <w:rPr>
          <w:rFonts w:ascii="GHEA Grapalat" w:hAnsi="GHEA Grapalat" w:cs="Sylfaen"/>
          <w:sz w:val="20"/>
          <w:lang w:val="ru-RU"/>
        </w:rPr>
        <w:t>Հանձնաժողովիև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պատվիրատուիկողմիցէլեկտրոնայինծանուցումներնուղարկվումենմասնակցի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իսկմասնակցիկողմից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իրհայտումնշվածէլեկտրոնայինփոստիցսույնհրավերումնշված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հանձնաժողովիքարտուղարիէլեկտրոնայինփոստին</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B54098">
        <w:rPr>
          <w:rFonts w:ascii="GHEA Grapalat" w:hAnsi="GHEA Grapalat"/>
        </w:rPr>
        <w:t>18</w:t>
      </w:r>
      <w:r w:rsidR="00571F29" w:rsidRPr="00A71D81">
        <w:rPr>
          <w:rFonts w:ascii="GHEA Grapalat" w:hAnsi="GHEA Grapalat" w:cs="Sylfaen"/>
        </w:rPr>
        <w:t>Հայտերի</w:t>
      </w:r>
      <w:r w:rsidR="00B54098" w:rsidRPr="00B54098">
        <w:rPr>
          <w:rFonts w:ascii="GHEA Grapalat" w:hAnsi="GHEA Grapalat" w:cs="Sylfaen"/>
        </w:rPr>
        <w:t xml:space="preserve"> </w:t>
      </w:r>
      <w:r w:rsidR="00571F29" w:rsidRPr="00A71D81">
        <w:rPr>
          <w:rFonts w:ascii="GHEA Grapalat" w:hAnsi="GHEA Grapalat" w:cs="Sylfaen"/>
        </w:rPr>
        <w:t>գնահատումը</w:t>
      </w:r>
      <w:r w:rsidR="00B54098" w:rsidRPr="00B54098">
        <w:rPr>
          <w:rFonts w:ascii="GHEA Grapalat" w:hAnsi="GHEA Grapalat" w:cs="Sylfaen"/>
        </w:rPr>
        <w:t xml:space="preserve"> </w:t>
      </w:r>
      <w:r w:rsidR="00571F29" w:rsidRPr="00A71D81">
        <w:rPr>
          <w:rFonts w:ascii="GHEA Grapalat" w:hAnsi="GHEA Grapalat" w:cs="Sylfaen"/>
        </w:rPr>
        <w:t>և</w:t>
      </w:r>
      <w:r w:rsidR="00B54098" w:rsidRPr="00B54098">
        <w:rPr>
          <w:rFonts w:ascii="GHEA Grapalat" w:hAnsi="GHEA Grapalat" w:cs="Sylfaen"/>
        </w:rPr>
        <w:t xml:space="preserve"> </w:t>
      </w:r>
      <w:r w:rsidR="00571F29" w:rsidRPr="00A71D81">
        <w:rPr>
          <w:rFonts w:ascii="GHEA Grapalat" w:hAnsi="GHEA Grapalat" w:cs="Sylfaen"/>
        </w:rPr>
        <w:t>ընտրված մասնակցի որոշումն</w:t>
      </w:r>
      <w:r w:rsidR="00B54098" w:rsidRPr="00B54098">
        <w:rPr>
          <w:rFonts w:ascii="GHEA Grapalat" w:hAnsi="GHEA Grapalat" w:cs="Sylfaen"/>
        </w:rPr>
        <w:t xml:space="preserve"> </w:t>
      </w:r>
      <w:r w:rsidR="00571F29" w:rsidRPr="00A71D81">
        <w:rPr>
          <w:rFonts w:ascii="GHEA Grapalat" w:hAnsi="GHEA Grapalat" w:cs="Sylfaen"/>
        </w:rPr>
        <w:t>իրականացվում</w:t>
      </w:r>
      <w:r w:rsidR="00B54098" w:rsidRPr="00B54098">
        <w:rPr>
          <w:rFonts w:ascii="GHEA Grapalat" w:hAnsi="GHEA Grapalat" w:cs="Sylfaen"/>
        </w:rPr>
        <w:t xml:space="preserve"> </w:t>
      </w:r>
      <w:r w:rsidR="00571F29" w:rsidRPr="00A71D81">
        <w:rPr>
          <w:rFonts w:ascii="GHEA Grapalat" w:hAnsi="GHEA Grapalat" w:cs="Sylfaen"/>
        </w:rPr>
        <w:t>է</w:t>
      </w:r>
      <w:r w:rsidR="00B54098" w:rsidRPr="00B54098">
        <w:rPr>
          <w:rFonts w:ascii="GHEA Grapalat" w:hAnsi="GHEA Grapalat" w:cs="Sylfaen"/>
        </w:rPr>
        <w:t xml:space="preserve"> </w:t>
      </w:r>
      <w:r w:rsidR="00571F29" w:rsidRPr="00A71D81">
        <w:rPr>
          <w:rFonts w:ascii="GHEA Grapalat" w:hAnsi="GHEA Grapalat" w:cs="Sylfaen"/>
        </w:rPr>
        <w:t>ըստ</w:t>
      </w:r>
      <w:r w:rsidR="00B54098" w:rsidRPr="00B54098">
        <w:rPr>
          <w:rFonts w:ascii="GHEA Grapalat" w:hAnsi="GHEA Grapalat" w:cs="Sylfaen"/>
        </w:rPr>
        <w:t xml:space="preserve"> </w:t>
      </w:r>
      <w:r w:rsidR="00571F29" w:rsidRPr="00A71D81">
        <w:rPr>
          <w:rFonts w:ascii="GHEA Grapalat" w:hAnsi="GHEA Grapalat" w:cs="Sylfaen"/>
        </w:rPr>
        <w:t>առանձին</w:t>
      </w:r>
      <w:r w:rsidR="00B54098" w:rsidRPr="00B54098">
        <w:rPr>
          <w:rFonts w:ascii="GHEA Grapalat" w:hAnsi="GHEA Grapalat" w:cs="Sylfaen"/>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5"/>
      </w:r>
      <w:r w:rsidR="00571F29" w:rsidRPr="00A71D81">
        <w:rPr>
          <w:rFonts w:ascii="GHEA Grapalat" w:hAnsi="GHEA Grapalat" w:cs="Tahoma"/>
        </w:rPr>
        <w:t>։</w:t>
      </w:r>
      <w:r w:rsidR="00436F47" w:rsidRPr="00A71D81">
        <w:rPr>
          <w:rFonts w:ascii="GHEA Grapalat" w:hAnsi="GHEA Grapalat" w:cs="Tahoma"/>
          <w:vertAlign w:val="superscript"/>
        </w:rPr>
        <w:t>11</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B54098">
        <w:rPr>
          <w:rFonts w:ascii="GHEA Grapalat" w:hAnsi="GHEA Grapalat" w:cs="Sylfaen"/>
          <w:szCs w:val="24"/>
        </w:rPr>
        <w:t>20</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lang w:val="ru-RU"/>
        </w:rPr>
        <w:t>իրեններկայացվածպահանջներիհամապատասխանությանհիմնավորմաննպատակովկարողէներկայացնելլրացուցիչայլփաստաթղթեր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տեղեկություններևնյութեր։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անձնաժողովըկարողէստուգել</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ասնակցիներկայացրածտվյալներիիսկությունը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ասնակցիներկայացրածտվյալներիիսկությանստուգմանարդյունքումտվյալներըորակվումենիրականությանըչհամապա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ինմասի</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583092" w:rsidRPr="00A71D81">
        <w:rPr>
          <w:rFonts w:ascii="GHEA Grapalat" w:hAnsi="GHEA Grapalat" w:cs="Sylfaen"/>
          <w:szCs w:val="24"/>
          <w:lang w:val="hy-AM"/>
        </w:rPr>
        <w:t>կետիկիրառմաննպատակով</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հանձնաժողովիարտահերթնիստ։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w:t>
      </w:r>
      <w:r w:rsidR="00A57ACE" w:rsidRPr="00A57ACE">
        <w:rPr>
          <w:rFonts w:ascii="GHEA Grapalat" w:hAnsi="GHEA Grapalat" w:cs="Tahoma"/>
          <w:sz w:val="20"/>
          <w:lang w:val="af-ZA"/>
        </w:rPr>
        <w:t xml:space="preserve"> </w:t>
      </w:r>
      <w:r w:rsidR="00E45ACA" w:rsidRPr="00A71D81">
        <w:rPr>
          <w:rFonts w:ascii="GHEA Grapalat" w:hAnsi="GHEA Grapalat" w:cs="Tahoma"/>
          <w:sz w:val="20"/>
          <w:lang w:val="hy-AM"/>
        </w:rPr>
        <w:t>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Անգործությանժամկետըպայմանագիրկնքելումասինորոշմանհայտարարությանհրապարակմանօրվանհաջորդողօրվաև</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ատվիրատուիկողմիցպայմանագիրըկնքելուիրավասությանառաջացմանօրվամիջևընկածժամանակահատվածնէ։</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Անգործությանժամկետըսույնընթացակարգի</w:t>
      </w:r>
      <w:r w:rsidR="001B2F11">
        <w:rPr>
          <w:rFonts w:ascii="GHEA Grapalat" w:hAnsi="GHEA Grapalat" w:cs="Sylfaen"/>
          <w:lang w:val="es-ES"/>
        </w:rPr>
        <w:t>դեպքում « 10</w:t>
      </w:r>
      <w:r w:rsidRPr="00F40755">
        <w:rPr>
          <w:rFonts w:ascii="GHEA Grapalat" w:hAnsi="GHEA Grapalat" w:cs="Sylfaen"/>
          <w:lang w:val="es-ES"/>
        </w:rPr>
        <w:t>» օրացուցայինօրէ</w:t>
      </w:r>
      <w:r w:rsidRPr="00F40755">
        <w:rPr>
          <w:rFonts w:ascii="GHEA Grapalat" w:hAnsi="GHEA Grapalat" w:cs="Tahoma"/>
          <w:lang w:val="es-ES"/>
        </w:rPr>
        <w:t>։</w:t>
      </w:r>
      <w:r w:rsidRPr="00F40755">
        <w:rPr>
          <w:rFonts w:ascii="GHEA Grapalat" w:hAnsi="GHEA Grapalat" w:cs="Sylfaen"/>
          <w:lang w:val="es-ES"/>
        </w:rPr>
        <w:t>Անգործությանժամկետըկիրառելի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եթեմիայնմեկ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cs="Sylfaen"/>
          <w:sz w:val="20"/>
          <w:szCs w:val="20"/>
          <w:lang w:val="es-ES"/>
        </w:rPr>
        <w:t>որիհետկնքվումէպայմանագիր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Պատվիրատունպայմանագիրըկնքումէ</w:t>
      </w:r>
      <w:r w:rsidRPr="00F40755">
        <w:rPr>
          <w:rFonts w:ascii="GHEA Grapalat" w:hAnsi="GHEA Grapalat" w:cs="Sylfaen"/>
          <w:sz w:val="20"/>
          <w:lang w:val="es-ES"/>
        </w:rPr>
        <w:t xml:space="preserve">, </w:t>
      </w:r>
      <w:r w:rsidRPr="00F40755">
        <w:rPr>
          <w:rFonts w:ascii="GHEA Grapalat" w:hAnsi="GHEA Grapalat" w:cs="Sylfaen"/>
          <w:sz w:val="20"/>
          <w:lang w:val="hy-AM"/>
        </w:rPr>
        <w:t>եթեսույնկետովնախատեսվածանգործությանժամկետումորևէ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ասնակիցչիբողոքարկումպայմանագիրկնքելումասինորոշումը։</w:t>
      </w:r>
      <w:r w:rsidRPr="00F40755">
        <w:rPr>
          <w:rFonts w:ascii="GHEA Grapalat" w:hAnsi="GHEA Grapalat" w:cs="Sylfaen"/>
          <w:sz w:val="20"/>
          <w:lang w:val="ru-RU"/>
        </w:rPr>
        <w:t>Մինչևանգործությանժամկետըլրանալըկամառ</w:t>
      </w:r>
      <w:r w:rsidRPr="00F40755">
        <w:rPr>
          <w:rFonts w:ascii="GHEA Grapalat" w:hAnsi="GHEA Grapalat" w:cs="Sylfaen"/>
          <w:sz w:val="20"/>
          <w:lang w:val="ru-RU"/>
        </w:rPr>
        <w:lastRenderedPageBreak/>
        <w:t>անցպայմանագիրկնքելու</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մասինհայտարարությանհրապարակմանկնք</w:t>
      </w:r>
      <w:r w:rsidRPr="00F40755">
        <w:rPr>
          <w:rFonts w:ascii="GHEA Grapalat" w:hAnsi="GHEA Grapalat" w:cs="Sylfaen"/>
          <w:sz w:val="20"/>
        </w:rPr>
        <w:t>վ</w:t>
      </w:r>
      <w:r w:rsidRPr="00F40755">
        <w:rPr>
          <w:rFonts w:ascii="GHEA Grapalat" w:hAnsi="GHEA Grapalat" w:cs="Sylfaen"/>
          <w:sz w:val="20"/>
          <w:lang w:val="ru-RU"/>
        </w:rPr>
        <w:t>ածպայմանագիրնառոչինչէ։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A57ACE" w:rsidRPr="00A57ACE">
        <w:rPr>
          <w:rFonts w:ascii="GHEA Grapalat" w:hAnsi="GHEA Grapalat" w:cs="Sylfaen"/>
          <w:b/>
          <w:iCs/>
          <w:sz w:val="20"/>
          <w:lang w:val="es-ES"/>
        </w:rPr>
        <w:t xml:space="preserve"> </w:t>
      </w:r>
      <w:r w:rsidR="008D5016" w:rsidRPr="00A71D81">
        <w:rPr>
          <w:rFonts w:ascii="GHEA Grapalat" w:hAnsi="GHEA Grapalat" w:cs="Sylfaen"/>
          <w:b/>
          <w:iCs/>
          <w:sz w:val="20"/>
          <w:lang w:val="af-ZA"/>
        </w:rPr>
        <w:t>ԿՆՔՈՒՄԸ</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A57ACE">
        <w:rPr>
          <w:rFonts w:ascii="GHEA Grapalat" w:hAnsi="GHEA Grapalat"/>
          <w:iCs/>
          <w:sz w:val="20"/>
          <w:lang w:val="af-ZA"/>
        </w:rPr>
        <w:t>.1</w:t>
      </w:r>
      <w:r w:rsidR="00096865" w:rsidRPr="00A71D81">
        <w:rPr>
          <w:rFonts w:ascii="GHEA Grapalat" w:hAnsi="GHEA Grapalat" w:cs="Sylfaen"/>
          <w:sz w:val="20"/>
          <w:lang w:val="ru-RU"/>
        </w:rPr>
        <w:t>Պայմանագիր</w:t>
      </w:r>
      <w:r w:rsidR="00A57ACE" w:rsidRPr="00A57ACE">
        <w:rPr>
          <w:rFonts w:ascii="GHEA Grapalat" w:hAnsi="GHEA Grapalat" w:cs="Sylfaen"/>
          <w:sz w:val="20"/>
          <w:lang w:val="es-ES"/>
        </w:rPr>
        <w:t xml:space="preserve"> </w:t>
      </w:r>
      <w:r w:rsidR="00096865" w:rsidRPr="00A71D81">
        <w:rPr>
          <w:rFonts w:ascii="GHEA Grapalat" w:hAnsi="GHEA Grapalat" w:cs="Sylfaen"/>
          <w:sz w:val="20"/>
          <w:lang w:val="ru-RU"/>
        </w:rPr>
        <w:t>կնքվում</w:t>
      </w:r>
      <w:r w:rsidR="00A57ACE" w:rsidRPr="00A57ACE">
        <w:rPr>
          <w:rFonts w:ascii="GHEA Grapalat" w:hAnsi="GHEA Grapalat" w:cs="Sylfaen"/>
          <w:sz w:val="20"/>
          <w:lang w:val="af-ZA"/>
        </w:rPr>
        <w:t xml:space="preserve"> </w:t>
      </w:r>
      <w:r w:rsidR="00096865" w:rsidRPr="00A71D81">
        <w:rPr>
          <w:rFonts w:ascii="GHEA Grapalat" w:hAnsi="GHEA Grapalat" w:cs="Sylfaen"/>
          <w:sz w:val="20"/>
          <w:lang w:val="ru-RU"/>
        </w:rPr>
        <w:t>է</w:t>
      </w:r>
      <w:r w:rsidR="00A57ACE" w:rsidRPr="00A57ACE">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A57ACE" w:rsidRPr="00A57ACE">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A57ACE" w:rsidRPr="00A57ACE">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A57ACE" w:rsidRPr="00A57ACE">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A57ACE" w:rsidRPr="00A57ACE">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ru-RU"/>
        </w:rPr>
        <w:t>Պայմանագիրը</w:t>
      </w:r>
      <w:r w:rsidR="00A57ACE">
        <w:rPr>
          <w:rFonts w:ascii="GHEA Grapalat" w:hAnsi="GHEA Grapalat" w:cs="Sylfaen"/>
          <w:sz w:val="20"/>
          <w:lang w:val="ru-RU"/>
        </w:rPr>
        <w:t xml:space="preserve"> </w:t>
      </w:r>
      <w:r w:rsidR="00096865" w:rsidRPr="00A71D81">
        <w:rPr>
          <w:rFonts w:ascii="GHEA Grapalat" w:hAnsi="GHEA Grapalat" w:cs="Sylfaen"/>
          <w:sz w:val="20"/>
          <w:lang w:val="ru-RU"/>
        </w:rPr>
        <w:t>կնքվում</w:t>
      </w:r>
      <w:r w:rsidR="00A57ACE">
        <w:rPr>
          <w:rFonts w:ascii="GHEA Grapalat" w:hAnsi="GHEA Grapalat" w:cs="Sylfaen"/>
          <w:sz w:val="20"/>
          <w:lang w:val="ru-RU"/>
        </w:rPr>
        <w:t xml:space="preserve"> </w:t>
      </w:r>
      <w:r w:rsidR="00096865" w:rsidRPr="00A71D81">
        <w:rPr>
          <w:rFonts w:ascii="GHEA Grapalat" w:hAnsi="GHEA Grapalat" w:cs="Sylfaen"/>
          <w:sz w:val="20"/>
          <w:lang w:val="ru-RU"/>
        </w:rPr>
        <w:t>է</w:t>
      </w:r>
      <w:r w:rsidR="00A57ACE">
        <w:rPr>
          <w:rFonts w:ascii="GHEA Grapalat" w:hAnsi="GHEA Grapalat" w:cs="Sylfaen"/>
          <w:sz w:val="20"/>
          <w:lang w:val="ru-RU"/>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A57ACE">
        <w:rPr>
          <w:rFonts w:ascii="GHEA Grapalat" w:hAnsi="GHEA Grapalat" w:cs="Sylfaen"/>
          <w:sz w:val="20"/>
          <w:lang w:val="ru-RU"/>
        </w:rPr>
        <w:t xml:space="preserve"> </w:t>
      </w:r>
      <w:r w:rsidR="00096865" w:rsidRPr="00A71D81">
        <w:rPr>
          <w:rFonts w:ascii="GHEA Grapalat" w:hAnsi="GHEA Grapalat" w:cs="Sylfaen"/>
          <w:sz w:val="20"/>
          <w:lang w:val="ru-RU"/>
        </w:rPr>
        <w:t>փաստաթուղթ</w:t>
      </w:r>
      <w:r w:rsidR="00A57ACE">
        <w:rPr>
          <w:rFonts w:ascii="GHEA Grapalat" w:hAnsi="GHEA Grapalat" w:cs="Sylfaen"/>
          <w:sz w:val="20"/>
          <w:lang w:val="ru-RU"/>
        </w:rPr>
        <w:t xml:space="preserve"> </w:t>
      </w:r>
      <w:r w:rsidR="00096865" w:rsidRPr="00A71D81">
        <w:rPr>
          <w:rFonts w:ascii="GHEA Grapalat" w:hAnsi="GHEA Grapalat" w:cs="Sylfaen"/>
          <w:sz w:val="20"/>
          <w:lang w:val="ru-RU"/>
        </w:rPr>
        <w:t>կազմելու</w:t>
      </w:r>
      <w:r w:rsidR="00A57ACE">
        <w:rPr>
          <w:rFonts w:ascii="GHEA Grapalat" w:hAnsi="GHEA Grapalat" w:cs="Sylfaen"/>
          <w:sz w:val="20"/>
          <w:lang w:val="ru-RU"/>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A57ACE" w:rsidRPr="00A57ACE">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A57ACE" w:rsidRPr="00A57ACE">
        <w:rPr>
          <w:rFonts w:ascii="GHEA Grapalat" w:hAnsi="GHEA Grapalat" w:cs="Sylfaen"/>
          <w:sz w:val="20"/>
          <w:lang w:val="af-ZA"/>
        </w:rPr>
        <w:t xml:space="preserve"> </w:t>
      </w:r>
      <w:r w:rsidR="005D3674" w:rsidRPr="00A71D81">
        <w:rPr>
          <w:rFonts w:ascii="GHEA Grapalat" w:hAnsi="GHEA Grapalat" w:cs="Sylfaen"/>
          <w:sz w:val="20"/>
        </w:rPr>
        <w:t>մասի</w:t>
      </w:r>
      <w:r w:rsidR="00A57ACE" w:rsidRPr="00A57ACE">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ժամկետըլրանալունհաջորդողչոր</w:t>
      </w:r>
      <w:r w:rsidR="00D42D0A">
        <w:rPr>
          <w:rFonts w:ascii="GHEA Grapalat" w:hAnsi="GHEA Grapalat" w:cs="Sylfaen"/>
          <w:sz w:val="20"/>
          <w:lang w:val="hy-AM"/>
        </w:rPr>
        <w:t>րորդ</w:t>
      </w:r>
      <w:r w:rsidR="00EB6E54" w:rsidRPr="00A71D81">
        <w:rPr>
          <w:rFonts w:ascii="GHEA Grapalat" w:hAnsi="GHEA Grapalat" w:cs="Sylfaen"/>
          <w:sz w:val="20"/>
          <w:lang w:val="ru-RU"/>
        </w:rPr>
        <w:t>աշխատանքայինօր</w:t>
      </w:r>
      <w:r w:rsidR="00D42D0A">
        <w:rPr>
          <w:rFonts w:ascii="GHEA Grapalat" w:hAnsi="GHEA Grapalat" w:cs="Sylfaen"/>
          <w:sz w:val="20"/>
          <w:lang w:val="hy-AM"/>
        </w:rPr>
        <w:t>ը</w:t>
      </w:r>
      <w:r w:rsidRPr="00A71D81">
        <w:rPr>
          <w:rFonts w:ascii="GHEA Grapalat" w:hAnsi="GHEA Grapalat" w:cs="Sylfaen"/>
          <w:sz w:val="20"/>
        </w:rPr>
        <w:t>պ</w:t>
      </w:r>
      <w:r w:rsidR="00EB6E54" w:rsidRPr="00A71D81">
        <w:rPr>
          <w:rFonts w:ascii="GHEA Grapalat" w:hAnsi="GHEA Grapalat" w:cs="Sylfaen"/>
          <w:sz w:val="20"/>
          <w:lang w:val="ru-RU"/>
        </w:rPr>
        <w:t>ատվիրատունծանուցումէընտրված</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ներկայացնելովպայմանագիրկնքելուառաջարկըևպայմանագրինախագիծը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պայմանագիրըկարողէկնքվելոչշուտ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քանսույնհրավերի</w:t>
      </w:r>
      <w:r w:rsidR="005D3674" w:rsidRPr="00A71D81">
        <w:rPr>
          <w:rFonts w:ascii="GHEA Grapalat" w:hAnsi="GHEA Grapalat" w:cs="Sylfaen"/>
          <w:sz w:val="20"/>
          <w:lang w:val="af-ZA"/>
        </w:rPr>
        <w:t>1-</w:t>
      </w:r>
      <w:r w:rsidR="005D3674" w:rsidRPr="00A71D81">
        <w:rPr>
          <w:rFonts w:ascii="GHEA Grapalat" w:hAnsi="GHEA Grapalat" w:cs="Sylfaen"/>
          <w:sz w:val="20"/>
        </w:rPr>
        <w:t>ինմասի</w:t>
      </w:r>
      <w:r w:rsidR="00A57ACE" w:rsidRPr="00A57ACE">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A57ACE" w:rsidRPr="00A57ACE">
        <w:rPr>
          <w:rFonts w:ascii="GHEA Grapalat" w:hAnsi="GHEA Grapalat" w:cs="Sylfaen"/>
          <w:sz w:val="20"/>
          <w:lang w:val="af-ZA"/>
        </w:rPr>
        <w:t xml:space="preserve"> </w:t>
      </w:r>
      <w:r w:rsidR="00D42D0A">
        <w:rPr>
          <w:rFonts w:ascii="GHEA Grapalat" w:hAnsi="GHEA Grapalat" w:cs="Sylfaen"/>
          <w:sz w:val="20"/>
          <w:lang w:val="hy-AM"/>
        </w:rPr>
        <w:t>չորրորդ</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A57ACE" w:rsidRPr="00A57ACE">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EB6E54" w:rsidRPr="00A71D81">
        <w:rPr>
          <w:rFonts w:ascii="GHEA Grapalat" w:hAnsi="GHEA Grapalat" w:cs="Sylfaen"/>
          <w:sz w:val="20"/>
          <w:lang w:val="ru-RU"/>
        </w:rPr>
        <w:t>Ընտրված</w:t>
      </w:r>
      <w:r w:rsidRPr="00A71D81">
        <w:rPr>
          <w:rFonts w:ascii="GHEA Grapalat" w:hAnsi="GHEA Grapalat" w:cs="Sylfaen"/>
          <w:sz w:val="20"/>
        </w:rPr>
        <w:t>մ</w:t>
      </w:r>
      <w:r w:rsidR="00EB6E54" w:rsidRPr="00A71D81">
        <w:rPr>
          <w:rFonts w:ascii="GHEA Grapalat" w:hAnsi="GHEA Grapalat"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Ընդորում</w:t>
      </w:r>
      <w:r w:rsidR="00EB6E54" w:rsidRPr="00A71D81">
        <w:rPr>
          <w:rFonts w:ascii="GHEA Grapalat" w:hAnsi="GHEA Grapalat" w:cs="Sylfaen"/>
          <w:sz w:val="20"/>
          <w:lang w:val="ru-RU"/>
        </w:rPr>
        <w:t>պայմանագրումներառվում</w:t>
      </w:r>
      <w:r w:rsidR="003B585C" w:rsidRPr="00A71D81">
        <w:rPr>
          <w:rFonts w:ascii="GHEA Grapalat" w:hAnsi="GHEA Grapalat" w:cs="Sylfaen"/>
          <w:sz w:val="20"/>
        </w:rPr>
        <w:t>է</w:t>
      </w:r>
      <w:r w:rsidR="00EB6E54" w:rsidRPr="00A71D81">
        <w:rPr>
          <w:rFonts w:ascii="GHEA Grapalat" w:hAnsi="GHEA Grapalat" w:cs="Sylfaen"/>
          <w:sz w:val="20"/>
          <w:lang w:val="ru-RU"/>
        </w:rPr>
        <w:t>ընտրվածմասնակցիկողմիցհայտովներկայացվածապրանքի</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D42D0A" w:rsidRPr="005E1F72">
        <w:rPr>
          <w:rFonts w:ascii="GHEA Grapalat" w:hAnsi="GHEA Grapalat" w:cs="Sylfaen"/>
          <w:sz w:val="20"/>
          <w:lang w:val="hy-AM"/>
        </w:rPr>
        <w:t>Եթեընտրվածմասնակիցըպայմանագիրկնքելումասինծանուցումըևպայմանագրինախագիծ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hy-AM"/>
        </w:rPr>
        <w:t>ստանալուցհետո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չիստորագրումպայմանագիրըև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sz w:val="20"/>
          <w:lang w:val="hy-AM"/>
        </w:rPr>
        <w:t>ապա նա զրկվում է պայմանագիրը ստորագրելու իրավունքից։</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 xml:space="preserve">Ընդորումընտրված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hy-AM"/>
        </w:rPr>
        <w:t>ևհաստատմանըհաջորդողաշխատանքայինօրըուղեկցողգրությամբտրամադրվումէընտրվածմասնակցին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Մինչևսույնհրավերի</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ru-RU"/>
        </w:rPr>
        <w:t>նախատեսվածժամկետիավարտը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կարողենպայմանագրինախագծումկատարվելփոփոխություններ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սակայնդրանքչենկարողհանգեցնելգնմանառարկայիբնութագրերիփոփոխմանը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096865" w:rsidRPr="00A71D81">
        <w:rPr>
          <w:rFonts w:ascii="GHEA Grapalat" w:hAnsi="GHEA Grapalat" w:cs="Sylfaen"/>
          <w:i w:val="0"/>
          <w:szCs w:val="24"/>
          <w:lang w:val="ru-RU"/>
        </w:rPr>
        <w:t>ընտրվածմասնակցիառաջարկածգնիավելացմանը</w:t>
      </w:r>
      <w:r w:rsidR="004D5671" w:rsidRPr="00A71D81">
        <w:rPr>
          <w:rFonts w:ascii="GHEA Grapalat" w:hAnsi="GHEA Grapalat" w:cs="Sylfaen"/>
          <w:i w:val="0"/>
          <w:szCs w:val="24"/>
          <w:lang w:val="ru-RU"/>
        </w:rPr>
        <w:t>։</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A57ACE" w:rsidRPr="00A57ACE">
        <w:rPr>
          <w:rFonts w:ascii="GHEA Grapalat" w:hAnsi="GHEA Grapalat" w:cs="Sylfaen"/>
          <w:b/>
          <w:iCs/>
          <w:sz w:val="20"/>
          <w:lang w:val="af-ZA"/>
        </w:rPr>
        <w:t xml:space="preserve"> </w:t>
      </w:r>
      <w:r w:rsidR="00E2245F" w:rsidRPr="00A71D81">
        <w:rPr>
          <w:rFonts w:ascii="GHEA Grapalat" w:hAnsi="GHEA Grapalat" w:cs="Sylfaen"/>
          <w:b/>
          <w:iCs/>
          <w:sz w:val="20"/>
          <w:lang w:val="hy-AM"/>
        </w:rPr>
        <w:t>ԵՎ</w:t>
      </w:r>
      <w:r w:rsidR="00A57ACE" w:rsidRPr="00A57ACE">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A57ACE" w:rsidRPr="00A57ACE">
        <w:rPr>
          <w:rFonts w:ascii="GHEA Grapalat" w:hAnsi="GHEA Grapalat" w:cs="Sylfaen"/>
          <w:b/>
          <w:iCs/>
          <w:sz w:val="20"/>
          <w:lang w:val="af-ZA"/>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57ACE" w:rsidRPr="00A57ACE">
        <w:rPr>
          <w:rFonts w:ascii="GHEA Grapalat" w:hAnsi="GHEA Grapalat" w:cs="Sylfaen"/>
          <w:sz w:val="20"/>
          <w:lang w:val="af-ZA"/>
        </w:rPr>
        <w:t xml:space="preserve"> </w:t>
      </w:r>
      <w:r w:rsidR="00A161E3" w:rsidRPr="00532617">
        <w:rPr>
          <w:rFonts w:ascii="GHEA Grapalat" w:hAnsi="GHEA Grapalat" w:cs="Sylfaen"/>
          <w:sz w:val="20"/>
          <w:lang w:val="hy-AM"/>
        </w:rPr>
        <w:t>և</w:t>
      </w:r>
      <w:r w:rsidR="00A57ACE" w:rsidRPr="00A57ACE">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57ACE" w:rsidRPr="00A57ACE">
        <w:rPr>
          <w:rFonts w:ascii="GHEA Grapalat" w:hAnsi="GHEA Grapalat" w:cs="Sylfaen"/>
          <w:sz w:val="20"/>
          <w:lang w:val="af-ZA"/>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57ACE" w:rsidRPr="00A57ACE">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57ACE" w:rsidRPr="00A57ACE">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57ACE" w:rsidRPr="00A57ACE">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57ACE" w:rsidRPr="00A57ACE">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57ACE" w:rsidRPr="00A57ACE">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57ACE" w:rsidRPr="00A57ACE">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57ACE" w:rsidRPr="00A57ACE">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ru-RU"/>
        </w:rPr>
        <w:t>պարտավոր</w:t>
      </w:r>
      <w:r w:rsidR="00A161E3" w:rsidRPr="006D2E03">
        <w:rPr>
          <w:rFonts w:ascii="GHEA Grapalat" w:hAnsi="GHEA Grapalat" w:cs="Sylfaen"/>
          <w:sz w:val="20"/>
          <w:lang w:val="ru-RU"/>
        </w:rPr>
        <w:t>էներկայացնել</w:t>
      </w:r>
      <w:r w:rsidR="00A161E3" w:rsidRPr="006D2E03">
        <w:rPr>
          <w:rFonts w:ascii="GHEA Grapalat" w:hAnsi="GHEA Grapalat" w:cs="Sylfaen"/>
          <w:sz w:val="20"/>
          <w:lang w:val="hy-AM"/>
        </w:rPr>
        <w:t>որակավորմանև</w:t>
      </w:r>
      <w:r w:rsidR="00A161E3" w:rsidRPr="006D2E03">
        <w:rPr>
          <w:rFonts w:ascii="GHEA Grapalat" w:hAnsi="GHEA Grapalat" w:cs="Sylfaen"/>
          <w:sz w:val="20"/>
          <w:lang w:val="ru-RU"/>
        </w:rPr>
        <w:t>պայմանագրիապահովում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Ընտրվածմասնակցիհետպայմանագիրկնքվումէ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եթեվերջինսներկայացնումէորակավորման ևպայմանագրի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74145B" w:rsidRPr="00BC3E96">
        <w:rPr>
          <w:rFonts w:ascii="GHEA Grapalat" w:hAnsi="GHEA Grapalat" w:cs="Sylfaen"/>
          <w:sz w:val="20"/>
          <w:lang w:val="hy-AM"/>
        </w:rPr>
        <w:t>Որակավորմանապահովմանչափըհավասարէ</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Որակավորմանապահովումըներկայացվումէ</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6D2E03">
        <w:rPr>
          <w:rFonts w:ascii="GHEA Grapalat" w:hAnsi="GHEA Grapalat" w:cs="Sylfaen"/>
          <w:sz w:val="20"/>
          <w:lang w:val="hy-AM"/>
        </w:rPr>
        <w:t>կամկանխիկփողի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կամբանկերիկողմիցտրամադրվածերաշխիքներիձևով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6D2E03">
        <w:rPr>
          <w:rFonts w:ascii="GHEA Grapalat" w:hAnsi="GHEA Grapalat" w:cs="Sylfaen"/>
          <w:sz w:val="20"/>
          <w:lang w:val="hy-AM"/>
        </w:rPr>
        <w:t>պետքէվավերլինիառնվազնմինչևպայմանագրիկատարմանարդյունքըպատվիրատուիկողմիցամբողջականընդունվելուօրվանհաջորդող</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րդաշխատանքայինօրը</w:t>
      </w:r>
      <w:r w:rsidR="005A72DB" w:rsidRPr="006D2E03">
        <w:rPr>
          <w:rFonts w:ascii="GHEA Grapalat" w:hAnsi="GHEA Grapalat" w:cs="Arial"/>
          <w:sz w:val="20"/>
          <w:lang w:val="hy-AM"/>
        </w:rPr>
        <w:t>ներառյալ</w:t>
      </w:r>
      <w:r w:rsidR="005A72DB" w:rsidRPr="00A71D81">
        <w:rPr>
          <w:rStyle w:val="af6"/>
          <w:rFonts w:ascii="GHEA Grapalat" w:hAnsi="GHEA Grapalat" w:cs="Arial"/>
          <w:sz w:val="20"/>
        </w:rPr>
        <w:footnoteReference w:id="6"/>
      </w:r>
      <w:r w:rsidR="005A72DB" w:rsidRPr="00A71D81">
        <w:rPr>
          <w:rFonts w:ascii="GHEA Grapalat" w:hAnsi="GHEA Grapalat" w:cs="Arial"/>
          <w:sz w:val="20"/>
          <w:vertAlign w:val="superscript"/>
          <w:lang w:val="hy-AM"/>
        </w:rPr>
        <w:t>.1</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af6"/>
          <w:rFonts w:ascii="GHEA Grapalat" w:hAnsi="GHEA Grapalat" w:cs="Arial"/>
          <w:color w:val="FFFFFF"/>
          <w:sz w:val="20"/>
          <w:lang w:val="af-ZA"/>
        </w:rPr>
        <w:footnoteReference w:customMarkFollows="1" w:id="7"/>
        <w:t>12</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Պայմանագրիապահովմանչափըկազմումէ</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 xml:space="preserve">ներկայացված </w:t>
      </w:r>
      <w:r w:rsidR="003B269F" w:rsidRPr="00BA41C0">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CA1C11" w:rsidRPr="006D2E03">
        <w:rPr>
          <w:rFonts w:ascii="GHEA Grapalat" w:hAnsi="GHEA Grapalat" w:cs="Sylfaen"/>
          <w:sz w:val="20"/>
          <w:lang w:val="hy-AM"/>
        </w:rPr>
        <w:t>Պայմանագրով</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ատվիրատուիկողմիցկանխավճարհատկացվելուպայմաննախատեսվելուդեպքումընտրվածմասնակիցը</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ատվիրատուինէներկայացնում</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 xml:space="preserve">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00A57ACE" w:rsidRPr="00D44D52">
        <w:rPr>
          <w:rFonts w:ascii="GHEA Grapalat" w:hAnsi="GHEA Grapalat" w:cs="Sylfaen"/>
          <w:b/>
          <w:sz w:val="20"/>
          <w:lang w:val="af-ZA"/>
        </w:rPr>
        <w:t xml:space="preserve"> </w:t>
      </w:r>
      <w:r w:rsidRPr="00A71D81">
        <w:rPr>
          <w:rFonts w:ascii="GHEA Grapalat" w:hAnsi="GHEA Grapalat" w:cs="Sylfaen"/>
          <w:b/>
          <w:sz w:val="20"/>
          <w:lang w:val="af-ZA"/>
        </w:rPr>
        <w:t>ՉԿԱՅԱՑԱԾ</w:t>
      </w:r>
      <w:r w:rsidR="00A57ACE" w:rsidRPr="00D44D52">
        <w:rPr>
          <w:rFonts w:ascii="GHEA Grapalat" w:hAnsi="GHEA Grapalat" w:cs="Sylfaen"/>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րդհոդվածիհամաձայն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հանձնաժողովըսույնընթացակարգըչկայացածէհայտարարում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հայտերիցոչմեկըչիհամապատասխանումհրավերիպայմաններին</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դադարումէգոյությունունենալգնմանպահանջը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այլպատվիրատուներիդեպքում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ընդհանուրկառավարումնիրականացնողլիազորվածմարմնիղեկավարի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իսկհիմնադրամներիդեպքումհոգաբարձուներիխորհրդիորոշմանհիմանվրա</w:t>
      </w:r>
      <w:r w:rsidR="00A10D1E" w:rsidRPr="00A71D81">
        <w:rPr>
          <w:rStyle w:val="af6"/>
          <w:rFonts w:ascii="GHEA Grapalat" w:hAnsi="GHEA Grapalat" w:cs="Sylfaen"/>
          <w:color w:val="FFFFFF"/>
          <w:sz w:val="20"/>
        </w:rPr>
        <w:footnoteReference w:id="8"/>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ոչմիհայտչիներկայացվել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պայմանագիրչիկնքվում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նմանընթացակարգըչկայացածհայտարարվելու</w:t>
      </w:r>
      <w:r w:rsidR="00A747D4" w:rsidRPr="00A71D81">
        <w:rPr>
          <w:rFonts w:ascii="GHEA Grapalat" w:hAnsi="GHEA Grapalat" w:cs="Sylfaen"/>
          <w:sz w:val="20"/>
        </w:rPr>
        <w:t>նհաջորդողաշխատանքային</w:t>
      </w:r>
      <w:r w:rsidR="00CA1C11" w:rsidRPr="00A71D81">
        <w:rPr>
          <w:rFonts w:ascii="GHEA Grapalat" w:hAnsi="GHEA Grapalat" w:cs="Sylfaen"/>
          <w:sz w:val="20"/>
          <w:lang w:val="ru-RU"/>
        </w:rPr>
        <w:t>օրվաընթացքում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որումնշվումէգնմանընթացակարգըչկայացածհայտարարվելուհիմնավորումը։</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0C05D2">
        <w:rPr>
          <w:rFonts w:ascii="GHEA Grapalat" w:hAnsi="GHEA Grapalat"/>
          <w:sz w:val="20"/>
          <w:szCs w:val="20"/>
          <w:lang w:val="es-ES"/>
        </w:rPr>
        <w:t>1</w:t>
      </w:r>
      <w:r w:rsidRPr="00BA41C0">
        <w:rPr>
          <w:rFonts w:ascii="GHEA Grapalat" w:hAnsi="GHEA Grapalat"/>
          <w:sz w:val="20"/>
          <w:szCs w:val="20"/>
        </w:rPr>
        <w:t>Յուրաքանչյուրշահագրգիռանձիրավունքունիբողոքարկելուպատվիրատուի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ևորոշումներըՀայաստանիՀանրապետությանքաղաքացիականդատավարությանօրենսգրքով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0C05D2">
        <w:rPr>
          <w:rFonts w:ascii="GHEA Grapalat" w:hAnsi="GHEA Grapalat"/>
          <w:sz w:val="20"/>
          <w:szCs w:val="20"/>
          <w:lang w:val="es-ES"/>
        </w:rPr>
        <w:t>2.</w:t>
      </w:r>
      <w:r w:rsidRPr="00BA41C0">
        <w:rPr>
          <w:rFonts w:ascii="GHEA Grapalat" w:hAnsi="GHEA Grapalat"/>
          <w:sz w:val="20"/>
          <w:szCs w:val="20"/>
        </w:rPr>
        <w:t>Սույնընթացակարգիհետկապվածհարաբերություններըվարչականհարաբերություններչեն</w:t>
      </w:r>
      <w:r w:rsidRPr="004B72E3">
        <w:rPr>
          <w:rFonts w:ascii="GHEA Grapalat" w:hAnsi="GHEA Grapalat"/>
          <w:sz w:val="20"/>
          <w:szCs w:val="20"/>
          <w:lang w:val="es-ES"/>
        </w:rPr>
        <w:t xml:space="preserve">, </w:t>
      </w:r>
      <w:r w:rsidRPr="00BA41C0">
        <w:rPr>
          <w:rFonts w:ascii="GHEA Grapalat" w:hAnsi="GHEA Grapalat"/>
          <w:sz w:val="20"/>
          <w:szCs w:val="20"/>
        </w:rPr>
        <w:t>ևդրանքկարգավորվումենՀայաստանիՀանրապետությանքաղաքացիաիրավականհարաբերություններըկարգավորողօրենսդրությամբ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0C05D2">
        <w:rPr>
          <w:rFonts w:ascii="GHEA Grapalat" w:hAnsi="GHEA Grapalat"/>
          <w:sz w:val="20"/>
          <w:szCs w:val="20"/>
          <w:lang w:val="es-ES"/>
        </w:rPr>
        <w:t>3.</w:t>
      </w:r>
      <w:r w:rsidRPr="00BA41C0">
        <w:rPr>
          <w:rFonts w:ascii="GHEA Grapalat" w:hAnsi="GHEA Grapalat"/>
          <w:sz w:val="20"/>
          <w:szCs w:val="20"/>
        </w:rPr>
        <w:t>Պատվիրատուի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0C05D2">
        <w:rPr>
          <w:rFonts w:ascii="GHEA Grapalat" w:hAnsi="GHEA Grapalat"/>
          <w:sz w:val="20"/>
          <w:szCs w:val="20"/>
          <w:lang w:val="es-ES"/>
        </w:rPr>
        <w:t>4.</w:t>
      </w:r>
      <w:r w:rsidRPr="00BA41C0">
        <w:rPr>
          <w:rFonts w:ascii="GHEA Grapalat" w:hAnsi="GHEA Grapalat"/>
          <w:sz w:val="20"/>
          <w:szCs w:val="20"/>
        </w:rPr>
        <w:t>Սույնհրավերովսահմանվածանգործությանժամկետըպատվիրատուի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ևորոշումներիբողոքարկմանհայցայինվաղեմությանժամկետէ</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րդմասովնախատեսվածորոշումներիբողոքարկմանևպայմանագիրըմիակողմանիլուծելուհետկապվածվեճերի</w:t>
      </w:r>
      <w:r w:rsidRPr="004B72E3">
        <w:rPr>
          <w:rFonts w:ascii="GHEA Grapalat" w:hAnsi="GHEA Grapalat"/>
          <w:sz w:val="20"/>
          <w:szCs w:val="20"/>
          <w:lang w:val="es-ES"/>
        </w:rPr>
        <w:t xml:space="preserve">, </w:t>
      </w:r>
      <w:r w:rsidRPr="00BA41C0">
        <w:rPr>
          <w:rFonts w:ascii="GHEA Grapalat" w:hAnsi="GHEA Grapalat"/>
          <w:sz w:val="20"/>
          <w:szCs w:val="20"/>
        </w:rPr>
        <w:t>որոնցդեպքումհայցայինվաղեմությանժամկետըերեսունօրացուցայինօրէ</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Սույնընթացակարգիհետկապվածվեճերը</w:t>
      </w:r>
      <w:r w:rsidRPr="00BA41C0">
        <w:rPr>
          <w:rFonts w:ascii="GHEA Grapalat" w:hAnsi="GHEA Grapalat"/>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Դատարանիպատճառաբանվածորոշմամբսույնմասովնախատեսվածժամկետըկարողէերկարաձգվելմեկանգամ</w:t>
      </w:r>
      <w:r w:rsidRPr="004B72E3">
        <w:rPr>
          <w:rFonts w:ascii="GHEA Grapalat" w:hAnsi="GHEA Grapalat"/>
          <w:sz w:val="20"/>
          <w:szCs w:val="20"/>
          <w:lang w:val="es-ES"/>
        </w:rPr>
        <w:t xml:space="preserve">` </w:t>
      </w:r>
      <w:r w:rsidRPr="00BA41C0">
        <w:rPr>
          <w:rFonts w:ascii="GHEA Grapalat" w:hAnsi="GHEA Grapalat"/>
          <w:sz w:val="20"/>
          <w:szCs w:val="20"/>
        </w:rPr>
        <w:t>մինչևտասնօրացուցայինօրով</w:t>
      </w:r>
      <w:r w:rsidRPr="004B72E3">
        <w:rPr>
          <w:rFonts w:ascii="GHEA Grapalat" w:hAnsi="GHEA Grapalat"/>
          <w:sz w:val="20"/>
          <w:szCs w:val="20"/>
          <w:lang w:val="es-ES"/>
        </w:rPr>
        <w:t>:</w:t>
      </w:r>
    </w:p>
    <w:p w:rsidR="003B269F" w:rsidRPr="004B72E3" w:rsidRDefault="000C05D2"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12.6.</w:t>
      </w:r>
      <w:r w:rsidR="003B269F" w:rsidRPr="00BA41C0">
        <w:rPr>
          <w:rFonts w:ascii="GHEA Grapalat" w:hAnsi="GHEA Grapalat"/>
          <w:sz w:val="20"/>
          <w:szCs w:val="20"/>
        </w:rPr>
        <w:t>Դատարանըհայցադիմումըվարույթընդունելուհարցըլուծումէայններկայացվելուցհետո՝եռօրյաժամկետում</w:t>
      </w:r>
      <w:r w:rsidR="003B269F" w:rsidRPr="004B72E3">
        <w:rPr>
          <w:rFonts w:ascii="GHEA Grapalat" w:hAnsi="GHEA Grapalat"/>
          <w:sz w:val="20"/>
          <w:szCs w:val="20"/>
          <w:lang w:val="es-ES"/>
        </w:rPr>
        <w:t>:</w:t>
      </w:r>
    </w:p>
    <w:p w:rsidR="003B269F" w:rsidRPr="004B72E3" w:rsidRDefault="000C05D2"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12.7.</w:t>
      </w:r>
      <w:r w:rsidR="003B269F" w:rsidRPr="00BA41C0">
        <w:rPr>
          <w:rFonts w:ascii="GHEA Grapalat" w:hAnsi="GHEA Grapalat"/>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003B269F" w:rsidRPr="004B72E3">
        <w:rPr>
          <w:rFonts w:ascii="GHEA Grapalat" w:hAnsi="GHEA Grapalat"/>
          <w:sz w:val="20"/>
          <w:szCs w:val="20"/>
          <w:lang w:val="es-ES"/>
        </w:rPr>
        <w:t>:</w:t>
      </w:r>
    </w:p>
    <w:p w:rsidR="003B269F" w:rsidRPr="004B72E3" w:rsidRDefault="000C05D2"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12.8.</w:t>
      </w:r>
      <w:r w:rsidR="003B269F" w:rsidRPr="00BA41C0">
        <w:rPr>
          <w:rFonts w:ascii="GHEA Grapalat" w:hAnsi="GHEA Grapalat"/>
          <w:sz w:val="20"/>
          <w:szCs w:val="20"/>
        </w:rPr>
        <w:t>Ապացույցներպահանջելուվերաբերյալորոշումըկատարվումէպատասխանողիկողմիցորոշումնստանալուցհետո՝հնգօրյաժամկետում</w:t>
      </w:r>
      <w:r w:rsidR="003B269F"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4B72E3">
        <w:rPr>
          <w:rFonts w:ascii="GHEA Grapalat" w:hAnsi="GHEA Grapalat"/>
          <w:sz w:val="20"/>
          <w:szCs w:val="20"/>
          <w:lang w:val="es-ES"/>
        </w:rPr>
        <w:t xml:space="preserve">, </w:t>
      </w:r>
      <w:r w:rsidRPr="00BA41C0">
        <w:rPr>
          <w:rFonts w:ascii="GHEA Grapalat" w:hAnsi="GHEA Grapalat"/>
          <w:sz w:val="20"/>
          <w:szCs w:val="20"/>
        </w:rPr>
        <w:t>իսկհայցվորիվկայակոչածայնփաստերը</w:t>
      </w:r>
      <w:r w:rsidRPr="004B72E3">
        <w:rPr>
          <w:rFonts w:ascii="GHEA Grapalat" w:hAnsi="GHEA Grapalat"/>
          <w:sz w:val="20"/>
          <w:szCs w:val="20"/>
          <w:lang w:val="es-ES"/>
        </w:rPr>
        <w:t xml:space="preserve">, </w:t>
      </w:r>
      <w:r w:rsidRPr="00BA41C0">
        <w:rPr>
          <w:rFonts w:ascii="GHEA Grapalat" w:hAnsi="GHEA Grapalat"/>
          <w:sz w:val="20"/>
          <w:szCs w:val="20"/>
        </w:rPr>
        <w:t>որոնքենթակաենհաստատմանպատասխանողիտիրապետմանտակգտնվողապացույցներով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համարվումենհաստատված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0C05D2">
        <w:rPr>
          <w:rFonts w:ascii="GHEA Grapalat" w:hAnsi="GHEA Grapalat"/>
          <w:sz w:val="20"/>
          <w:szCs w:val="20"/>
          <w:lang w:val="es-ES"/>
        </w:rPr>
        <w:t>9</w:t>
      </w:r>
      <w:r w:rsidRPr="00BA41C0">
        <w:rPr>
          <w:rFonts w:ascii="GHEA Grapalat" w:hAnsi="GHEA Grapalat"/>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0C05D2">
        <w:rPr>
          <w:rFonts w:ascii="GHEA Grapalat" w:hAnsi="GHEA Grapalat"/>
          <w:sz w:val="20"/>
          <w:szCs w:val="20"/>
          <w:lang w:val="es-ES"/>
        </w:rPr>
        <w:t>10.</w:t>
      </w:r>
      <w:r w:rsidRPr="00BA41C0">
        <w:rPr>
          <w:rFonts w:ascii="GHEA Grapalat" w:hAnsi="GHEA Grapalat"/>
          <w:sz w:val="20"/>
          <w:szCs w:val="20"/>
        </w:rPr>
        <w:t>Հայցադիմումըվարույթընդունելումասինորոշումնանհապաղուղարկվումէլիազորվածմարմնիպաշտոնականէլեկտրոնայինփոստիհասցեին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Լիազորվածմարմինըսույնկետովնախատեսվածորոշումնանհապաղհրապարակումէտեղեկագրում՝նշելովկասեցմանօրը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BA41C0">
        <w:rPr>
          <w:rFonts w:ascii="GHEA Grapalat" w:hAnsi="GHEA Grapalat"/>
          <w:sz w:val="20"/>
          <w:szCs w:val="20"/>
        </w:rPr>
        <w:t>Հայցադիմումիպատասխանը</w:t>
      </w:r>
      <w:r>
        <w:rPr>
          <w:rFonts w:ascii="GHEA Grapalat" w:hAnsi="GHEA Grapalat"/>
          <w:sz w:val="20"/>
          <w:szCs w:val="20"/>
        </w:rPr>
        <w:t>պատվիրատուն</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ումէհայցադիմումըվարույթընդունելումասինորոշումնստանալուցհետո՝հնգօրյաժամկետում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Գործինմասնակցողանձինքևնրանցներկայացուցիչներըդատականնիստիժամանակիևվայրի</w:t>
      </w:r>
      <w:r w:rsidRPr="004B72E3">
        <w:rPr>
          <w:rFonts w:ascii="GHEA Grapalat" w:hAnsi="GHEA Grapalat"/>
          <w:sz w:val="20"/>
          <w:szCs w:val="20"/>
          <w:lang w:val="es-ES"/>
        </w:rPr>
        <w:t xml:space="preserve">, </w:t>
      </w:r>
      <w:r w:rsidRPr="00BA41C0">
        <w:rPr>
          <w:rFonts w:ascii="GHEA Grapalat" w:hAnsi="GHEA Grapalat"/>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4B72E3">
        <w:rPr>
          <w:rFonts w:ascii="GHEA Grapalat" w:hAnsi="GHEA Grapalat"/>
          <w:sz w:val="20"/>
          <w:szCs w:val="20"/>
          <w:lang w:val="es-ES"/>
        </w:rPr>
        <w:t xml:space="preserve"> 97-</w:t>
      </w:r>
      <w:r w:rsidRPr="00BA41C0">
        <w:rPr>
          <w:rFonts w:ascii="GHEA Grapalat" w:hAnsi="GHEA Grapalat"/>
          <w:sz w:val="20"/>
          <w:szCs w:val="20"/>
        </w:rPr>
        <w:t>րդհոդվածովսահմանվածկարգովհայցադիմումումնշվածէլեկտրոնայինփոստինուղարկելուեղանակով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BA41C0">
        <w:rPr>
          <w:rFonts w:ascii="GHEA Grapalat" w:hAnsi="GHEA Grapalat"/>
          <w:sz w:val="20"/>
          <w:szCs w:val="20"/>
        </w:rPr>
        <w:t>Դատարանըսույնբաժնովնախատեսվածվեճերովգործերըքննումևդրանցվերաբերյալվճիռներըևորոշումներըկայացնումէգրավորընթացակարգով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երբդատարանըգործինմասնակցողանձիմիջնորդությամբկամիրնախաձեռնությամբեկելէեզրահանգման</w:t>
      </w:r>
      <w:r w:rsidRPr="004B72E3">
        <w:rPr>
          <w:rFonts w:ascii="GHEA Grapalat" w:hAnsi="GHEA Grapalat"/>
          <w:sz w:val="20"/>
          <w:szCs w:val="20"/>
          <w:lang w:val="es-ES"/>
        </w:rPr>
        <w:t xml:space="preserve">, </w:t>
      </w:r>
      <w:r w:rsidRPr="00BA41C0">
        <w:rPr>
          <w:rFonts w:ascii="GHEA Grapalat" w:hAnsi="GHEA Grapalat"/>
          <w:sz w:val="20"/>
          <w:szCs w:val="20"/>
        </w:rPr>
        <w:t>որանհրաժեշտէգործըքննելդատականնիստում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0C05D2">
        <w:rPr>
          <w:rFonts w:ascii="GHEA Grapalat" w:hAnsi="GHEA Grapalat"/>
          <w:sz w:val="20"/>
          <w:szCs w:val="20"/>
          <w:lang w:val="es-ES"/>
        </w:rPr>
        <w:t>14.</w:t>
      </w:r>
      <w:r w:rsidRPr="00BA41C0">
        <w:rPr>
          <w:rFonts w:ascii="GHEA Grapalat" w:hAnsi="GHEA Grapalat"/>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0C05D2">
        <w:rPr>
          <w:rFonts w:ascii="GHEA Grapalat" w:hAnsi="GHEA Grapalat"/>
          <w:sz w:val="20"/>
          <w:szCs w:val="20"/>
          <w:lang w:val="es-ES"/>
        </w:rPr>
        <w:t>15.</w:t>
      </w:r>
      <w:r w:rsidRPr="00BA41C0">
        <w:rPr>
          <w:rFonts w:ascii="GHEA Grapalat" w:hAnsi="GHEA Grapalat"/>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0C05D2">
        <w:rPr>
          <w:rFonts w:ascii="GHEA Grapalat" w:hAnsi="GHEA Grapalat"/>
          <w:sz w:val="20"/>
          <w:szCs w:val="20"/>
          <w:lang w:val="es-ES"/>
        </w:rPr>
        <w:t>16.</w:t>
      </w:r>
      <w:r w:rsidRPr="00BA41C0">
        <w:rPr>
          <w:rFonts w:ascii="GHEA Grapalat" w:hAnsi="GHEA Grapalat"/>
          <w:sz w:val="20"/>
          <w:szCs w:val="20"/>
        </w:rPr>
        <w:t>Գործըդատականնիստումքննելուհարցըկարողէլուծվելնաևհայցադիմումըվարույթընդունելումասինորոշմամբ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BA41C0">
        <w:rPr>
          <w:rFonts w:ascii="GHEA Grapalat" w:hAnsi="GHEA Grapalat"/>
          <w:sz w:val="20"/>
          <w:szCs w:val="20"/>
        </w:rPr>
        <w:t>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ևորոշումներիհիմքումընկածհանգամանքների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ինչպեսնաևտվյալգործողությունների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կատարմանևորոշմանընդունմանօրենքով</w:t>
      </w:r>
      <w:r w:rsidRPr="004B72E3">
        <w:rPr>
          <w:rFonts w:ascii="GHEA Grapalat" w:hAnsi="GHEA Grapalat"/>
          <w:sz w:val="20"/>
          <w:szCs w:val="20"/>
          <w:lang w:val="es-ES"/>
        </w:rPr>
        <w:t xml:space="preserve">, </w:t>
      </w:r>
      <w:r w:rsidRPr="00BA41C0">
        <w:rPr>
          <w:rFonts w:ascii="GHEA Grapalat" w:hAnsi="GHEA Grapalat"/>
          <w:sz w:val="20"/>
          <w:szCs w:val="20"/>
        </w:rPr>
        <w:t>այլիրավականակտերովսահմանվածկարգըպահպանվածլինելուփաստերնապացուցելուպարտականությունըկրումէպատասխանողը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երբհիմնավորումէապացույցիներկայացմանանհնարինությունըիրենիցանկախպատճառներով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բողոքարկումնինքնաբերաբարկասեցնումէգնմանգործընթացը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կետովնախատեսված</w:t>
      </w:r>
      <w:r w:rsidRPr="00BA41C0">
        <w:rPr>
          <w:rFonts w:ascii="GHEA Grapalat" w:hAnsi="GHEA Grapalat"/>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BA41C0">
        <w:rPr>
          <w:rFonts w:ascii="GHEA Grapalat" w:hAnsi="GHEA Grapalat"/>
          <w:sz w:val="20"/>
          <w:szCs w:val="20"/>
        </w:rPr>
        <w:t>Այնդեպքերում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հանրայինկամպաշտպանությանևազգայինանվտանգությանշահերիցելնելով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անհրաժեշտէշարունակելգնմանգործընթացը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դատարանըՕրենքի</w:t>
      </w:r>
      <w:r w:rsidRPr="004B72E3">
        <w:rPr>
          <w:rFonts w:ascii="GHEA Grapalat" w:hAnsi="GHEA Grapalat"/>
          <w:sz w:val="20"/>
          <w:szCs w:val="20"/>
          <w:lang w:val="es-ES"/>
        </w:rPr>
        <w:t xml:space="preserve"> 2-</w:t>
      </w:r>
      <w:r w:rsidRPr="00BA41C0">
        <w:rPr>
          <w:rFonts w:ascii="GHEA Grapalat" w:hAnsi="GHEA Grapalat"/>
          <w:sz w:val="20"/>
          <w:szCs w:val="20"/>
        </w:rPr>
        <w:t>րդհոդվածի</w:t>
      </w:r>
      <w:r w:rsidRPr="004B72E3">
        <w:rPr>
          <w:rFonts w:ascii="GHEA Grapalat" w:hAnsi="GHEA Grapalat"/>
          <w:sz w:val="20"/>
          <w:szCs w:val="20"/>
          <w:lang w:val="es-ES"/>
        </w:rPr>
        <w:t xml:space="preserve"> 1-</w:t>
      </w:r>
      <w:r w:rsidRPr="00BA41C0">
        <w:rPr>
          <w:rFonts w:ascii="GHEA Grapalat" w:hAnsi="GHEA Grapalat"/>
          <w:sz w:val="20"/>
          <w:szCs w:val="20"/>
        </w:rPr>
        <w:t>ինմասովսահմանվածմարմիններիղեկավարների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Լիազորվածմարմիննայդորոշումնանհապաղհրապարակումէտեղեկագրում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ևորոշումներիբողոքարկմանհետկապվածվեճերովդատարանիեզրափակիչդատականակտնուժիմեջէմտնումհրապարակմանպահից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Լիազորվածմարմինըդատարանիվճռիեզրափակիչմասըկամայլեզրափակիչդատականակտնանհապաղհրապարակումէտեղեկագրում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BA41C0">
        <w:rPr>
          <w:rFonts w:ascii="GHEA Grapalat" w:hAnsi="GHEA Grapalat" w:cs="GHEA Grapalat"/>
          <w:sz w:val="20"/>
          <w:szCs w:val="20"/>
        </w:rPr>
        <w:t>Բողոքարկմանհամարգանձվող</w:t>
      </w:r>
      <w:r w:rsidRPr="00BA41C0">
        <w:rPr>
          <w:rFonts w:ascii="GHEA Grapalat" w:hAnsi="GHEA Grapalat"/>
          <w:sz w:val="20"/>
          <w:szCs w:val="20"/>
        </w:rPr>
        <w:t>պետականտուրքերիդրույքաչափերըսահմանվածեն</w:t>
      </w:r>
      <w:r w:rsidRPr="004B72E3">
        <w:rPr>
          <w:rFonts w:ascii="GHEA Grapalat" w:hAnsi="GHEA Grapalat"/>
          <w:sz w:val="20"/>
          <w:szCs w:val="20"/>
          <w:lang w:val="es-ES"/>
        </w:rPr>
        <w:t xml:space="preserve"> «</w:t>
      </w:r>
      <w:r w:rsidRPr="00BA41C0">
        <w:rPr>
          <w:rFonts w:ascii="GHEA Grapalat" w:hAnsi="GHEA Grapalat"/>
          <w:sz w:val="20"/>
          <w:szCs w:val="20"/>
        </w:rPr>
        <w:t>Պետականտուրքիմասին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ՀՐԱՀԱՆԳ</w:t>
      </w:r>
    </w:p>
    <w:p w:rsidR="00096865" w:rsidRPr="00A71D81" w:rsidRDefault="001B2F11" w:rsidP="00EF3662">
      <w:pPr>
        <w:pStyle w:val="aa"/>
        <w:ind w:right="-7"/>
        <w:jc w:val="center"/>
        <w:rPr>
          <w:rFonts w:ascii="GHEA Grapalat" w:hAnsi="GHEA Grapalat"/>
          <w:b/>
          <w:szCs w:val="22"/>
          <w:lang w:val="af-ZA"/>
        </w:rPr>
      </w:pPr>
      <w:r>
        <w:rPr>
          <w:rFonts w:ascii="GHEA Grapalat" w:hAnsi="GHEA Grapalat" w:cs="Sylfaen"/>
          <w:b/>
          <w:szCs w:val="22"/>
          <w:lang w:val="af-ZA"/>
        </w:rPr>
        <w:t xml:space="preserve">ԳՆԱՆՇՄԱՆ ՀԱՐՑՄԱՆ </w:t>
      </w:r>
      <w:r w:rsidR="00F141E2" w:rsidRPr="00A71D81">
        <w:rPr>
          <w:rFonts w:ascii="GHEA Grapalat" w:hAnsi="GHEA Grapalat" w:cs="Sylfaen"/>
          <w:b/>
          <w:szCs w:val="22"/>
          <w:lang w:val="es-ES"/>
        </w:rPr>
        <w:t>Մ Ր Ց ՈՒ Յ Թ Ի</w:t>
      </w:r>
      <w:r w:rsidR="00096865" w:rsidRPr="00A71D81">
        <w:rPr>
          <w:rFonts w:ascii="GHEA Grapalat" w:hAnsi="GHEA Grapalat" w:cs="Sylfaen"/>
          <w:b/>
          <w:szCs w:val="22"/>
          <w:lang w:val="es-ES"/>
        </w:rPr>
        <w:t>ՀԱՅՏԸՊԱՏՐԱՍՏԵԼՈՒ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ԸՆԴՀԱՆՈՒՐԴՐՈՒՅԹՆԵՐ</w:t>
      </w:r>
    </w:p>
    <w:p w:rsidR="00096865" w:rsidRPr="00A71D81" w:rsidRDefault="00096865" w:rsidP="00EF3662">
      <w:pPr>
        <w:ind w:firstLine="567"/>
        <w:jc w:val="both"/>
        <w:rPr>
          <w:rFonts w:ascii="GHEA Grapalat" w:hAnsi="GHEA Grapalat"/>
          <w:szCs w:val="22"/>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00766285" w:rsidRPr="00766285">
        <w:rPr>
          <w:rFonts w:ascii="GHEA Grapalat" w:hAnsi="GHEA Grapalat" w:cs="Sylfaen"/>
          <w:sz w:val="20"/>
          <w:lang w:val="af-ZA"/>
        </w:rPr>
        <w:t xml:space="preserve"> </w:t>
      </w:r>
      <w:r w:rsidRPr="00A71D81">
        <w:rPr>
          <w:rFonts w:ascii="GHEA Grapalat" w:hAnsi="GHEA Grapalat" w:cs="Sylfaen"/>
          <w:sz w:val="20"/>
          <w:lang w:val="ru-RU"/>
        </w:rPr>
        <w:t>հրահանգը</w:t>
      </w:r>
      <w:r w:rsidR="00766285" w:rsidRPr="00766285">
        <w:rPr>
          <w:rFonts w:ascii="GHEA Grapalat" w:hAnsi="GHEA Grapalat" w:cs="Sylfaen"/>
          <w:sz w:val="20"/>
          <w:lang w:val="af-ZA"/>
        </w:rPr>
        <w:t xml:space="preserve"> </w:t>
      </w:r>
      <w:r w:rsidRPr="00A71D81">
        <w:rPr>
          <w:rFonts w:ascii="GHEA Grapalat" w:hAnsi="GHEA Grapalat" w:cs="Sylfaen"/>
          <w:sz w:val="20"/>
          <w:lang w:val="ru-RU"/>
        </w:rPr>
        <w:t>նպատակ</w:t>
      </w:r>
      <w:r w:rsidR="00766285" w:rsidRPr="00766285">
        <w:rPr>
          <w:rFonts w:ascii="GHEA Grapalat" w:hAnsi="GHEA Grapalat" w:cs="Sylfaen"/>
          <w:sz w:val="20"/>
          <w:lang w:val="af-ZA"/>
        </w:rPr>
        <w:t xml:space="preserve"> </w:t>
      </w:r>
      <w:r w:rsidRPr="00A71D81">
        <w:rPr>
          <w:rFonts w:ascii="GHEA Grapalat" w:hAnsi="GHEA Grapalat" w:cs="Sylfaen"/>
          <w:sz w:val="20"/>
          <w:lang w:val="ru-RU"/>
        </w:rPr>
        <w:t>ունի</w:t>
      </w:r>
      <w:r w:rsidR="00766285" w:rsidRPr="00766285">
        <w:rPr>
          <w:rFonts w:ascii="GHEA Grapalat" w:hAnsi="GHEA Grapalat" w:cs="Sylfaen"/>
          <w:sz w:val="20"/>
          <w:lang w:val="af-ZA"/>
        </w:rPr>
        <w:t xml:space="preserve"> </w:t>
      </w:r>
      <w:r w:rsidRPr="00A71D81">
        <w:rPr>
          <w:rFonts w:ascii="GHEA Grapalat" w:hAnsi="GHEA Grapalat" w:cs="Sylfaen"/>
          <w:sz w:val="20"/>
          <w:lang w:val="ru-RU"/>
        </w:rPr>
        <w:t>օժանդակել</w:t>
      </w:r>
      <w:r w:rsidR="00766285" w:rsidRPr="00766285">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00766285" w:rsidRPr="00766285">
        <w:rPr>
          <w:rFonts w:ascii="GHEA Grapalat" w:hAnsi="GHEA Grapalat" w:cs="Sylfaen"/>
          <w:sz w:val="20"/>
          <w:lang w:val="af-ZA"/>
        </w:rPr>
        <w:t xml:space="preserve"> </w:t>
      </w:r>
      <w:r w:rsidRPr="00A71D81">
        <w:rPr>
          <w:rFonts w:ascii="GHEA Grapalat" w:hAnsi="GHEA Grapalat" w:cs="Sylfaen"/>
          <w:sz w:val="20"/>
          <w:lang w:val="ru-RU"/>
        </w:rPr>
        <w:t>հայտը</w:t>
      </w:r>
      <w:r w:rsidR="00766285" w:rsidRPr="00766285">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766285" w:rsidP="00EF3662">
      <w:pPr>
        <w:ind w:firstLine="567"/>
        <w:jc w:val="both"/>
        <w:rPr>
          <w:rFonts w:ascii="GHEA Grapalat" w:hAnsi="GHEA Grapalat" w:cs="Sylfaen"/>
          <w:sz w:val="20"/>
          <w:lang w:val="af-ZA"/>
        </w:rPr>
      </w:pPr>
      <w:r>
        <w:rPr>
          <w:rFonts w:ascii="GHEA Grapalat" w:hAnsi="GHEA Grapalat" w:cs="Sylfaen"/>
          <w:sz w:val="20"/>
          <w:lang w:val="af-ZA"/>
        </w:rPr>
        <w:t>1.2</w:t>
      </w:r>
      <w:r w:rsidR="00096865" w:rsidRPr="00A71D81">
        <w:rPr>
          <w:rFonts w:ascii="GHEA Grapalat" w:hAnsi="GHEA Grapalat" w:cs="Sylfaen"/>
          <w:sz w:val="20"/>
          <w:lang w:val="ru-RU"/>
        </w:rPr>
        <w:t>Նպատակահարմարությանդեպքում</w:t>
      </w:r>
      <w:r w:rsidR="000F4B86" w:rsidRPr="00A71D81">
        <w:rPr>
          <w:rFonts w:ascii="GHEA Grapalat" w:hAnsi="GHEA Grapalat" w:cs="Sylfaen"/>
          <w:sz w:val="20"/>
          <w:lang w:val="af-ZA"/>
        </w:rPr>
        <w:t>մ</w:t>
      </w:r>
      <w:r w:rsidR="00096865" w:rsidRPr="00A71D81">
        <w:rPr>
          <w:rFonts w:ascii="GHEA Grapalat" w:hAnsi="GHEA Grapalat" w:cs="Sylfaen"/>
          <w:sz w:val="20"/>
          <w:lang w:val="ru-RU"/>
        </w:rPr>
        <w:t>ասնակիցըպահանջվողտեղեկություններըկարողէներկայացնելսույնհրահանգովառաջարկվողձևերիցտարբերվող</w:t>
      </w:r>
      <w:r>
        <w:rPr>
          <w:rFonts w:ascii="GHEA Grapalat" w:hAnsi="GHEA Grapalat" w:cs="Sylfaen"/>
          <w:sz w:val="20"/>
          <w:lang w:val="af-ZA"/>
        </w:rPr>
        <w:t>`</w:t>
      </w:r>
      <w:r w:rsidR="00096865" w:rsidRPr="00A71D81">
        <w:rPr>
          <w:rFonts w:ascii="GHEA Grapalat" w:hAnsi="GHEA Grapalat" w:cs="Sylfaen"/>
          <w:sz w:val="20"/>
          <w:lang w:val="ru-RU"/>
        </w:rPr>
        <w:t>այլձևերով</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պահպանելովպահանջվողվավերապայմանները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005D71EF" w:rsidRPr="00A71D81">
        <w:rPr>
          <w:rFonts w:ascii="GHEA Grapalat" w:hAnsi="GHEA Grapalat" w:cs="Sylfaen"/>
          <w:sz w:val="20"/>
          <w:lang w:val="ru-RU"/>
        </w:rPr>
        <w:t>հայերենիցբացի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կարողեններկայացվելնաևանգլերենկամռուսերեն</w:t>
      </w:r>
      <w:r w:rsidR="004D5671" w:rsidRPr="00A71D81">
        <w:rPr>
          <w:rFonts w:ascii="GHEA Grapalat" w:hAnsi="GHEA Grapalat" w:cs="Sylfaen"/>
          <w:sz w:val="20"/>
          <w:lang w:val="ru-RU"/>
        </w:rPr>
        <w:t>։</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սույնհրավերի</w:t>
      </w:r>
      <w:r w:rsidRPr="00A71D81">
        <w:rPr>
          <w:rFonts w:ascii="GHEA Grapalat" w:hAnsi="GHEA Grapalat"/>
          <w:sz w:val="20"/>
          <w:szCs w:val="20"/>
          <w:lang w:val="af-ZA"/>
        </w:rPr>
        <w:t xml:space="preserve"> 2-</w:t>
      </w:r>
      <w:r w:rsidRPr="00A71D81">
        <w:rPr>
          <w:rFonts w:ascii="GHEA Grapalat" w:hAnsi="GHEA Grapalat"/>
          <w:sz w:val="20"/>
          <w:szCs w:val="20"/>
        </w:rPr>
        <w:t>րդմասի</w:t>
      </w:r>
      <w:r w:rsidRPr="00A71D81">
        <w:rPr>
          <w:rFonts w:ascii="GHEA Grapalat" w:hAnsi="GHEA Grapalat"/>
          <w:sz w:val="20"/>
          <w:szCs w:val="20"/>
          <w:lang w:val="af-ZA"/>
        </w:rPr>
        <w:t xml:space="preserve"> 3-</w:t>
      </w:r>
      <w:r w:rsidRPr="00A71D81">
        <w:rPr>
          <w:rFonts w:ascii="GHEA Grapalat" w:hAnsi="GHEA Grapalat"/>
          <w:sz w:val="20"/>
          <w:szCs w:val="20"/>
        </w:rPr>
        <w:t>րդբաժնովսահմանվածկարգով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002240AB" w:rsidRPr="00A71D81">
        <w:rPr>
          <w:rFonts w:ascii="GHEA Grapalat" w:hAnsi="GHEA Grapalat" w:cs="Sylfaen"/>
          <w:sz w:val="20"/>
        </w:rPr>
        <w:t>հայտով</w:t>
      </w:r>
      <w:r w:rsidRPr="00A71D81">
        <w:rPr>
          <w:rFonts w:ascii="GHEA Grapalat" w:hAnsi="GHEA Grapalat" w:cs="Sylfaen"/>
          <w:sz w:val="20"/>
        </w:rPr>
        <w:t>ներկայացնումէիրկողմիցհաստատված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00096865" w:rsidRPr="00A71D81">
        <w:rPr>
          <w:rFonts w:ascii="GHEA Grapalat" w:hAnsi="GHEA Grapalat" w:cs="Sylfaen"/>
          <w:sz w:val="20"/>
          <w:lang w:val="ru-RU"/>
        </w:rPr>
        <w:t>ընթացակարգինմասնակցելուդիմում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առաջարկվողապրանքի</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00EF4630" w:rsidRPr="00A71D81">
        <w:rPr>
          <w:rFonts w:ascii="GHEA Grapalat" w:hAnsi="GHEA Grapalat" w:cs="Sylfaen"/>
          <w:sz w:val="20"/>
          <w:szCs w:val="24"/>
          <w:lang w:eastAsia="en-US"/>
        </w:rPr>
        <w:t>գործակալությանպայմանագրիպատճենըևդրակողմհանդիսացողանձիտվյալները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եթեպայմանագիրնիրականացվելուէգործակալությանմիջոցով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eastAsia="en-US"/>
        </w:rPr>
        <w:t>համատեղգործունեությանպայմանագիրը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եթեմասնակիցներըգնմանընթացակարգինմասնակցումենհամատեղգործունեությանկարգով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9"/>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hy-AM"/>
        </w:rPr>
        <w:t>ներկայացվումէ</w:t>
      </w:r>
      <w:r w:rsidR="00D40327" w:rsidRPr="00A71D81">
        <w:rPr>
          <w:rFonts w:ascii="GHEA Grapalat" w:hAnsi="GHEA Grapalat" w:cs="Sylfaen"/>
          <w:sz w:val="20"/>
          <w:lang w:val="af-ZA"/>
        </w:rPr>
        <w:t>արժեք (ինքնարժեքի և կանխատեսվող շահույթի հանրագումարը)</w:t>
      </w:r>
      <w:r w:rsidR="00E67BA7" w:rsidRPr="00A71D81">
        <w:rPr>
          <w:rFonts w:ascii="GHEA Grapalat" w:hAnsi="GHEA Grapalat" w:cs="Sylfaen"/>
          <w:sz w:val="20"/>
          <w:lang w:val="hy-AM"/>
        </w:rPr>
        <w:t>ևավելացվածարժեքիհարկընդհանրականբաղադրիչներիցբաղկացածհաշվարկիձևով։</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E67BA7" w:rsidRPr="00BC3E96">
        <w:rPr>
          <w:rFonts w:ascii="GHEA Grapalat" w:hAnsi="GHEA Grapalat" w:cs="Sylfaen"/>
          <w:sz w:val="20"/>
          <w:lang w:val="hy-AM"/>
        </w:rPr>
        <w:t>բաղադրիչներիհաշվարկ</w:t>
      </w:r>
      <w:r w:rsidR="00E67BA7" w:rsidRPr="00A71D81">
        <w:rPr>
          <w:rFonts w:ascii="GHEA Grapalat" w:hAnsi="GHEA Grapalat" w:cs="Sylfaen"/>
          <w:sz w:val="20"/>
          <w:lang w:val="af-ZA"/>
        </w:rPr>
        <w:t xml:space="preserve">` </w:t>
      </w:r>
      <w:r w:rsidR="00E67BA7" w:rsidRPr="00BC3E96">
        <w:rPr>
          <w:rFonts w:ascii="GHEA Grapalat" w:hAnsi="GHEA Grapalat" w:cs="Sylfaen"/>
          <w:sz w:val="20"/>
          <w:lang w:val="hy-AM"/>
        </w:rPr>
        <w:t>բացվածքկամայլմանրամասներչենպահանջվումևներկայացվում</w:t>
      </w:r>
      <w:r w:rsidR="00DD2498" w:rsidRPr="00A71D81">
        <w:rPr>
          <w:rFonts w:ascii="GHEA Grapalat" w:hAnsi="GHEA Grapalat" w:cs="Sylfaen"/>
          <w:sz w:val="20"/>
          <w:lang w:val="af-ZA"/>
        </w:rPr>
        <w:t>:</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ՀԱՅՏԸՊԱՏՐԱՍՏԵԼՈՒԿԱՐԳԸ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BC3E96">
        <w:rPr>
          <w:rFonts w:ascii="GHEA Grapalat" w:hAnsi="GHEA Grapalat" w:cs="Sylfaen"/>
          <w:sz w:val="20"/>
          <w:szCs w:val="20"/>
          <w:lang w:val="hy-AM"/>
        </w:rPr>
        <w:t>Մասնակիցըհայտըներկայացնումէսույնհրավերովսահմանվածկարգով։</w:t>
      </w:r>
    </w:p>
    <w:p w:rsidR="009247B8" w:rsidRPr="00A71D81" w:rsidRDefault="009247B8" w:rsidP="009247B8">
      <w:pPr>
        <w:ind w:firstLine="567"/>
        <w:jc w:val="both"/>
        <w:rPr>
          <w:rFonts w:ascii="GHEA Grapalat" w:hAnsi="GHEA Grapalat" w:cs="Sylfaen"/>
          <w:sz w:val="20"/>
          <w:lang w:val="af-ZA"/>
        </w:rPr>
      </w:pPr>
      <w:r w:rsidRPr="00BC3E96">
        <w:rPr>
          <w:rFonts w:ascii="GHEA Grapalat" w:hAnsi="GHEA Grapalat"/>
          <w:sz w:val="20"/>
          <w:szCs w:val="20"/>
          <w:lang w:val="hy-AM"/>
        </w:rPr>
        <w:t>Մ</w:t>
      </w:r>
      <w:r w:rsidRPr="00BC3E96">
        <w:rPr>
          <w:rFonts w:ascii="GHEA Grapalat" w:hAnsi="GHEA Grapalat" w:cs="Sylfaen"/>
          <w:sz w:val="20"/>
          <w:szCs w:val="20"/>
          <w:lang w:val="hy-AM"/>
        </w:rPr>
        <w:t>ասնակցիառաջարկները</w:t>
      </w:r>
      <w:r w:rsidRPr="00A71D81">
        <w:rPr>
          <w:rFonts w:ascii="GHEA Grapalat" w:hAnsi="GHEA Grapalat"/>
          <w:sz w:val="20"/>
          <w:szCs w:val="20"/>
          <w:lang w:val="es-ES"/>
        </w:rPr>
        <w:t xml:space="preserve">, </w:t>
      </w:r>
      <w:r w:rsidRPr="00BC3E96">
        <w:rPr>
          <w:rFonts w:ascii="GHEA Grapalat" w:hAnsi="GHEA Grapalat" w:cs="Sylfaen"/>
          <w:sz w:val="20"/>
          <w:szCs w:val="20"/>
          <w:lang w:val="hy-AM"/>
        </w:rPr>
        <w:t>դրանցվերաբերողփաստաթղթերըդրվումենծրարիմեջ</w:t>
      </w:r>
      <w:r w:rsidRPr="00A71D81">
        <w:rPr>
          <w:rFonts w:ascii="GHEA Grapalat" w:hAnsi="GHEA Grapalat"/>
          <w:sz w:val="20"/>
          <w:szCs w:val="20"/>
          <w:lang w:val="es-ES"/>
        </w:rPr>
        <w:t xml:space="preserve">, </w:t>
      </w:r>
      <w:r w:rsidRPr="00BC3E96">
        <w:rPr>
          <w:rFonts w:ascii="GHEA Grapalat" w:hAnsi="GHEA Grapalat" w:cs="Sylfaen"/>
          <w:sz w:val="20"/>
          <w:szCs w:val="20"/>
          <w:lang w:val="hy-AM"/>
        </w:rPr>
        <w:t>որըսոսնձումէայններկայացնողը</w:t>
      </w:r>
      <w:r w:rsidRPr="00A71D81">
        <w:rPr>
          <w:rFonts w:ascii="GHEA Grapalat" w:hAnsi="GHEA Grapalat"/>
          <w:sz w:val="20"/>
          <w:szCs w:val="20"/>
          <w:lang w:val="es-ES"/>
        </w:rPr>
        <w:t xml:space="preserve">: </w:t>
      </w:r>
      <w:r w:rsidRPr="00BC3E96">
        <w:rPr>
          <w:rFonts w:ascii="GHEA Grapalat" w:hAnsi="GHEA Grapalat" w:cs="Sylfaen"/>
          <w:sz w:val="20"/>
          <w:szCs w:val="20"/>
          <w:lang w:val="hy-AM"/>
        </w:rPr>
        <w:t>Ծրարումներառվածփաստաթղթերը</w:t>
      </w:r>
      <w:r w:rsidRPr="00A71D81">
        <w:rPr>
          <w:rFonts w:ascii="GHEA Grapalat" w:hAnsi="GHEA Grapalat" w:cs="Sylfaen"/>
          <w:sz w:val="20"/>
          <w:szCs w:val="20"/>
          <w:lang w:val="es-ES"/>
        </w:rPr>
        <w:t xml:space="preserve">, </w:t>
      </w:r>
      <w:r w:rsidRPr="00BC3E96">
        <w:rPr>
          <w:rFonts w:ascii="GHEA Grapalat" w:hAnsi="GHEA Grapalat" w:cs="Sylfaen"/>
          <w:sz w:val="20"/>
          <w:szCs w:val="20"/>
          <w:lang w:val="hy-AM"/>
        </w:rPr>
        <w:t>կազմվումենբնօրինակից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BC3E96">
        <w:rPr>
          <w:rFonts w:ascii="GHEA Grapalat" w:hAnsi="GHEA Grapalat" w:cs="Sylfaen"/>
          <w:sz w:val="20"/>
          <w:szCs w:val="20"/>
          <w:lang w:val="hy-AM"/>
        </w:rPr>
        <w:t>և</w:t>
      </w:r>
      <w:r w:rsidR="001B2F11">
        <w:rPr>
          <w:rFonts w:ascii="GHEA Grapalat" w:hAnsi="GHEA Grapalat"/>
          <w:sz w:val="20"/>
          <w:szCs w:val="20"/>
          <w:lang w:val="es-ES"/>
        </w:rPr>
        <w:t xml:space="preserve"> 2 </w:t>
      </w:r>
      <w:r w:rsidRPr="00BC3E96">
        <w:rPr>
          <w:rFonts w:ascii="GHEA Grapalat" w:hAnsi="GHEA Grapalat"/>
          <w:sz w:val="20"/>
          <w:szCs w:val="20"/>
          <w:lang w:val="hy-AM"/>
        </w:rPr>
        <w:t>օրինակ</w:t>
      </w:r>
      <w:r w:rsidRPr="00BC3E96">
        <w:rPr>
          <w:rFonts w:ascii="GHEA Grapalat" w:hAnsi="GHEA Grapalat" w:cs="Sylfaen"/>
          <w:sz w:val="20"/>
          <w:szCs w:val="20"/>
          <w:lang w:val="hy-AM"/>
        </w:rPr>
        <w:t>պատճեններից</w:t>
      </w:r>
      <w:r w:rsidRPr="00A71D81">
        <w:rPr>
          <w:rFonts w:ascii="GHEA Grapalat" w:hAnsi="GHEA Grapalat"/>
          <w:sz w:val="20"/>
          <w:szCs w:val="20"/>
          <w:lang w:val="es-ES"/>
        </w:rPr>
        <w:t xml:space="preserve">: </w:t>
      </w:r>
      <w:r w:rsidRPr="00BC3E96">
        <w:rPr>
          <w:rFonts w:ascii="GHEA Grapalat" w:hAnsi="GHEA Grapalat" w:cs="Sylfaen"/>
          <w:sz w:val="20"/>
          <w:szCs w:val="20"/>
          <w:lang w:val="hy-AM"/>
        </w:rPr>
        <w:t>Փաստաթղթերիփաթեթներիվրահամապատասխանաբարգրվումեն</w:t>
      </w:r>
      <w:r w:rsidRPr="00A71D81">
        <w:rPr>
          <w:rFonts w:ascii="GHEA Grapalat" w:hAnsi="GHEA Grapalat"/>
          <w:sz w:val="20"/>
          <w:szCs w:val="20"/>
          <w:lang w:val="es-ES"/>
        </w:rPr>
        <w:t xml:space="preserve"> «</w:t>
      </w:r>
      <w:r w:rsidRPr="00BC3E96">
        <w:rPr>
          <w:rFonts w:ascii="GHEA Grapalat" w:hAnsi="GHEA Grapalat" w:cs="Sylfaen"/>
          <w:sz w:val="20"/>
          <w:szCs w:val="20"/>
          <w:lang w:val="hy-AM"/>
        </w:rPr>
        <w:t>բնօրինակ</w:t>
      </w:r>
      <w:r w:rsidRPr="00A71D81">
        <w:rPr>
          <w:rFonts w:ascii="GHEA Grapalat" w:hAnsi="GHEA Grapalat"/>
          <w:sz w:val="20"/>
          <w:szCs w:val="20"/>
          <w:lang w:val="es-ES"/>
        </w:rPr>
        <w:t xml:space="preserve">» </w:t>
      </w:r>
      <w:r w:rsidRPr="00BC3E96">
        <w:rPr>
          <w:rFonts w:ascii="GHEA Grapalat" w:hAnsi="GHEA Grapalat" w:cs="Sylfaen"/>
          <w:sz w:val="20"/>
          <w:szCs w:val="20"/>
          <w:lang w:val="hy-AM"/>
        </w:rPr>
        <w:t>և</w:t>
      </w:r>
      <w:r w:rsidRPr="00A71D81">
        <w:rPr>
          <w:rFonts w:ascii="GHEA Grapalat" w:hAnsi="GHEA Grapalat"/>
          <w:sz w:val="20"/>
          <w:szCs w:val="20"/>
          <w:lang w:val="es-ES"/>
        </w:rPr>
        <w:t xml:space="preserve"> «</w:t>
      </w:r>
      <w:r w:rsidRPr="00BC3E96">
        <w:rPr>
          <w:rFonts w:ascii="GHEA Grapalat" w:hAnsi="GHEA Grapalat" w:cs="Sylfaen"/>
          <w:sz w:val="20"/>
          <w:szCs w:val="20"/>
          <w:lang w:val="hy-AM"/>
        </w:rPr>
        <w:t>պատճեն</w:t>
      </w:r>
      <w:r w:rsidRPr="00A71D81">
        <w:rPr>
          <w:rFonts w:ascii="GHEA Grapalat" w:hAnsi="GHEA Grapalat"/>
          <w:sz w:val="20"/>
          <w:szCs w:val="20"/>
          <w:lang w:val="es-ES"/>
        </w:rPr>
        <w:t xml:space="preserve">» </w:t>
      </w:r>
      <w:r w:rsidRPr="00BC3E96">
        <w:rPr>
          <w:rFonts w:ascii="GHEA Grapalat" w:hAnsi="GHEA Grapalat" w:cs="Sylfaen"/>
          <w:sz w:val="20"/>
          <w:szCs w:val="20"/>
          <w:lang w:val="hy-AM"/>
        </w:rPr>
        <w:t>բառերը</w:t>
      </w:r>
      <w:r w:rsidRPr="00A71D81">
        <w:rPr>
          <w:rFonts w:ascii="GHEA Grapalat" w:hAnsi="GHEA Grapalat"/>
          <w:sz w:val="20"/>
          <w:szCs w:val="20"/>
          <w:lang w:val="es-ES"/>
        </w:rPr>
        <w:t xml:space="preserve">: </w:t>
      </w:r>
      <w:r w:rsidRPr="00BC3E96">
        <w:rPr>
          <w:rFonts w:ascii="GHEA Grapalat" w:hAnsi="GHEA Grapalat" w:cs="Sylfaen"/>
          <w:sz w:val="20"/>
          <w:lang w:val="hy-AM"/>
        </w:rPr>
        <w:t>Հայտումներառվողբնօրինակփաստաթղթերիփոխարենկարողեններկայացվելդրանցնոտարականկարգովվավերացվածօրինակները։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Ծրարըև</w:t>
      </w:r>
      <w:r w:rsidRPr="00A71D81">
        <w:rPr>
          <w:rFonts w:ascii="GHEA Grapalat" w:hAnsi="GHEA Grapalat"/>
          <w:sz w:val="20"/>
          <w:szCs w:val="20"/>
        </w:rPr>
        <w:t>սույն</w:t>
      </w:r>
      <w:r w:rsidRPr="00A71D81">
        <w:rPr>
          <w:rFonts w:ascii="GHEA Grapalat" w:hAnsi="GHEA Grapalat" w:cs="Sylfaen"/>
          <w:sz w:val="20"/>
          <w:szCs w:val="20"/>
        </w:rPr>
        <w:t>հրավերովնախատեսված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ասնակցիկազմածփաստաթղթերնստորագրումէդրանքներկայացնողանձըկամվերջինիսլիազորվածանձը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Եթեհայտըներկայացնումէգործակալը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ապահայտովներկայացվումէվերջինիսայդլիազորությունըվերապահվածլինելումասինփաստաթուղթ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cs="Sylfaen"/>
          <w:sz w:val="20"/>
          <w:szCs w:val="20"/>
        </w:rPr>
        <w:t>նշվածծրարիվրահայտըկազմելուլեզվովնշվումեն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ատվիրատուիանվանումըևհայտիներկայացմանվայրը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չբացելմինչևհայտերիբացմաննիստը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գտնվելուվայրըևհեռախոսահամարը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r w:rsidRPr="00A71D81">
        <w:rPr>
          <w:rFonts w:ascii="GHEA Grapalat" w:hAnsi="GHEA Grapalat" w:cs="Sylfaen"/>
          <w:sz w:val="20"/>
          <w:szCs w:val="20"/>
        </w:rPr>
        <w:t>Սույնհրահանգի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B2572B" w:rsidRPr="00A71D81" w:rsidRDefault="00766285" w:rsidP="00EF3662">
      <w:pPr>
        <w:pStyle w:val="31"/>
        <w:spacing w:line="240" w:lineRule="auto"/>
        <w:jc w:val="right"/>
        <w:rPr>
          <w:rFonts w:ascii="GHEA Grapalat" w:hAnsi="GHEA Grapalat" w:cs="Arial"/>
          <w:b/>
          <w:lang w:val="es-ES"/>
        </w:rPr>
      </w:pPr>
      <w:r>
        <w:rPr>
          <w:rFonts w:ascii="GHEA Grapalat" w:hAnsi="GHEA Grapalat"/>
          <w:sz w:val="24"/>
          <w:szCs w:val="24"/>
          <w:lang w:val="af-ZA"/>
        </w:rPr>
        <w:t>ԳՄ-ԳՀԱՊՁԲ-23/01</w:t>
      </w:r>
      <w:r w:rsidR="00B2572B" w:rsidRPr="00A71D81">
        <w:rPr>
          <w:rFonts w:ascii="GHEA Grapalat" w:hAnsi="GHEA Grapalat" w:cs="Sylfaen"/>
          <w:b/>
          <w:lang w:val="es-ES"/>
        </w:rPr>
        <w:t>*ծածկագրով</w:t>
      </w:r>
    </w:p>
    <w:p w:rsidR="00B2572B" w:rsidRPr="00A71D81" w:rsidRDefault="00CF5F33"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766285" w:rsidRPr="00766285">
        <w:rPr>
          <w:rFonts w:ascii="GHEA Grapalat" w:hAnsi="GHEA Grapalat" w:cs="Sylfaen"/>
          <w:b/>
          <w:lang w:val="es-ES"/>
        </w:rPr>
        <w:t xml:space="preserve"> </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CF5F33"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Sylfaen"/>
          <w:sz w:val="20"/>
          <w:szCs w:val="20"/>
          <w:lang w:val="es-ES"/>
        </w:rPr>
        <w:t>հայտնում</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ցանկություն</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ունի</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cs="Sylfaen"/>
          <w:vertAlign w:val="superscript"/>
          <w:lang w:val="es-ES"/>
        </w:rPr>
        <w:t>մասնակցիանվանումը</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00733BC8" w:rsidRPr="00733BC8">
        <w:rPr>
          <w:rFonts w:ascii="GHEA Grapalat" w:hAnsi="GHEA Grapalat" w:cs="Sylfaen"/>
          <w:sz w:val="20"/>
          <w:szCs w:val="20"/>
          <w:lang w:val="es-ES"/>
        </w:rPr>
        <w:t xml:space="preserve"> </w:t>
      </w:r>
      <w:r w:rsidR="00766285">
        <w:rPr>
          <w:rFonts w:ascii="GHEA Grapalat" w:hAnsi="GHEA Grapalat"/>
          <w:lang w:val="es-ES"/>
        </w:rPr>
        <w:t>ԳՄ-ԳՀԱՊՁԲ-23/01</w:t>
      </w:r>
      <w:r w:rsidR="00766285" w:rsidRPr="00766285">
        <w:rPr>
          <w:rFonts w:ascii="GHEA Grapalat" w:hAnsi="GHEA Grapalat"/>
          <w:lang w:val="es-ES"/>
        </w:rPr>
        <w:t xml:space="preserve"> </w:t>
      </w:r>
      <w:r w:rsidRPr="00A71D81">
        <w:rPr>
          <w:rFonts w:ascii="GHEA Grapalat" w:hAnsi="GHEA Grapalat" w:cs="Sylfaen"/>
          <w:sz w:val="20"/>
          <w:szCs w:val="20"/>
          <w:lang w:val="es-ES"/>
        </w:rPr>
        <w:t>ծածկագրով հայտարարված</w:t>
      </w:r>
    </w:p>
    <w:p w:rsidR="00B2572B" w:rsidRPr="00A71D81" w:rsidRDefault="00476A47"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պ</w:t>
      </w:r>
      <w:r w:rsidR="00B2572B" w:rsidRPr="00A71D81">
        <w:rPr>
          <w:rFonts w:ascii="GHEA Grapalat" w:hAnsi="GHEA Grapalat" w:cs="Sylfaen"/>
          <w:vertAlign w:val="superscript"/>
          <w:lang w:val="es-ES"/>
        </w:rPr>
        <w:t>ատվիրատուի անվանումը</w:t>
      </w:r>
    </w:p>
    <w:p w:rsidR="00B2572B" w:rsidRPr="00A71D81" w:rsidRDefault="00CF5F33"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766285" w:rsidRPr="00766285">
        <w:rPr>
          <w:rFonts w:ascii="GHEA Grapalat" w:hAnsi="GHEA Grapalat" w:cs="Sylfaen"/>
          <w:sz w:val="20"/>
          <w:szCs w:val="20"/>
          <w:lang w:val="es-ES"/>
        </w:rPr>
        <w:t xml:space="preserve"> </w:t>
      </w:r>
      <w:r w:rsidR="00B2572B"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Sylfaen"/>
          <w:sz w:val="20"/>
          <w:szCs w:val="20"/>
          <w:lang w:val="es-ES"/>
        </w:rPr>
        <w:t>պահանջներին համապատասխան</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ներկայացնում</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է</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lang w:val="es-ES"/>
        </w:rPr>
        <w:t>-</w:t>
      </w:r>
      <w:r w:rsidRPr="00A71D81">
        <w:rPr>
          <w:rFonts w:ascii="GHEA Grapalat" w:hAnsi="GHEA Grapalat" w:cs="Sylfaen"/>
          <w:sz w:val="20"/>
          <w:szCs w:val="20"/>
          <w:lang w:val="es-ES"/>
        </w:rPr>
        <w:t>ն</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հայտնում</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և</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հավաստում</w:t>
      </w:r>
      <w:r w:rsidR="00766285" w:rsidRPr="00766285">
        <w:rPr>
          <w:rFonts w:ascii="GHEA Grapalat" w:hAnsi="GHEA Grapalat" w:cs="Sylfaen"/>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00766285" w:rsidRPr="00D44D52">
        <w:rPr>
          <w:rFonts w:ascii="GHEA Grapalat" w:hAnsi="GHEA Grapalat" w:cs="Sylfaen"/>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766285"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 </w:t>
      </w:r>
      <w:r w:rsidR="004D5333" w:rsidRPr="00A71D81">
        <w:rPr>
          <w:rFonts w:ascii="GHEA Grapalat" w:hAnsi="GHEA Grapalat" w:cs="Sylfaen"/>
          <w:vertAlign w:val="superscript"/>
          <w:lang w:val="es-ES"/>
        </w:rPr>
        <w:t>անվանումը</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00766285">
        <w:rPr>
          <w:rFonts w:ascii="GHEA Grapalat" w:hAnsi="GHEA Grapalat" w:cs="Sylfaen"/>
          <w:sz w:val="20"/>
          <w:szCs w:val="20"/>
          <w:lang w:val="ru-RU"/>
        </w:rPr>
        <w:t xml:space="preserve"> </w:t>
      </w:r>
      <w:r w:rsidRPr="00A71D81">
        <w:rPr>
          <w:rFonts w:ascii="GHEA Grapalat" w:hAnsi="GHEA Grapalat" w:cs="Sylfaen"/>
          <w:sz w:val="20"/>
          <w:szCs w:val="20"/>
          <w:lang w:val="es-ES"/>
        </w:rPr>
        <w:t>փոստի</w:t>
      </w:r>
      <w:r w:rsidR="00766285">
        <w:rPr>
          <w:rFonts w:ascii="GHEA Grapalat" w:hAnsi="GHEA Grapalat" w:cs="Sylfaen"/>
          <w:sz w:val="20"/>
          <w:szCs w:val="20"/>
          <w:lang w:val="ru-RU"/>
        </w:rPr>
        <w:t xml:space="preserve"> </w:t>
      </w:r>
      <w:r w:rsidRPr="00A71D81">
        <w:rPr>
          <w:rFonts w:ascii="GHEA Grapalat" w:hAnsi="GHEA Grapalat" w:cs="Sylfaen"/>
          <w:sz w:val="20"/>
          <w:szCs w:val="20"/>
          <w:lang w:val="es-ES"/>
        </w:rPr>
        <w:t>հասցենէ</w:t>
      </w:r>
      <w:r w:rsidRPr="00A71D81">
        <w:rPr>
          <w:rFonts w:ascii="GHEA Grapalat" w:hAnsi="GHEA Grapalat" w:cs="Arial"/>
          <w:sz w:val="20"/>
          <w:szCs w:val="20"/>
          <w:lang w:val="es-ES"/>
        </w:rPr>
        <w:t>`</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766285" w:rsidRPr="00766285">
        <w:rPr>
          <w:rFonts w:ascii="GHEA Grapalat" w:hAnsi="GHEA Grapalat" w:cs="Arial"/>
          <w:sz w:val="20"/>
          <w:szCs w:val="20"/>
          <w:lang w:val="es-ES"/>
        </w:rPr>
        <w:t xml:space="preserve"> </w:t>
      </w:r>
      <w:r w:rsidR="00766285">
        <w:rPr>
          <w:rFonts w:ascii="GHEA Grapalat" w:hAnsi="GHEA Grapalat" w:cs="Arial"/>
          <w:sz w:val="20"/>
          <w:szCs w:val="20"/>
          <w:lang w:val="es-ES"/>
        </w:rPr>
        <w:t>ԳՄ-ԳՀԱՊՁԲ-23/01</w:t>
      </w:r>
      <w:r w:rsidRPr="00AE74A0">
        <w:rPr>
          <w:rFonts w:ascii="GHEA Grapalat" w:hAnsi="GHEA Grapalat" w:cs="Arial"/>
          <w:sz w:val="20"/>
          <w:szCs w:val="20"/>
          <w:lang w:val="es-ES"/>
        </w:rPr>
        <w:t xml:space="preserve">*  ծածկագրով  </w:t>
      </w:r>
      <w:r w:rsidR="00CF5F33">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vertAlign w:val="superscript"/>
          <w:lang w:val="hy-AM"/>
        </w:rPr>
        <w:t>մ</w:t>
      </w:r>
      <w:r w:rsidR="00766285" w:rsidRPr="00D44D52">
        <w:rPr>
          <w:rFonts w:ascii="GHEA Grapalat" w:hAnsi="GHEA Grapalat" w:cs="Sylfaen"/>
          <w:vertAlign w:val="superscript"/>
          <w:lang w:val="hy-AM"/>
        </w:rPr>
        <w:t xml:space="preserve"> </w:t>
      </w:r>
      <w:r w:rsidRPr="00AE74A0">
        <w:rPr>
          <w:rFonts w:ascii="GHEA Grapalat" w:hAnsi="GHEA Grapalat" w:cs="Sylfaen"/>
          <w:vertAlign w:val="superscript"/>
          <w:lang w:val="hy-AM"/>
        </w:rPr>
        <w:t>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734132" w:rsidRPr="00AE74A0">
        <w:rPr>
          <w:rStyle w:val="af6"/>
          <w:rFonts w:ascii="GHEA Grapalat" w:hAnsi="GHEA Grapalat" w:cs="Sylfaen"/>
          <w:sz w:val="20"/>
          <w:lang w:val="hy-AM"/>
        </w:rPr>
        <w:footnoteReference w:id="10"/>
      </w:r>
      <w:r w:rsidR="00E97AB0" w:rsidRPr="00AE74A0">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766285">
        <w:rPr>
          <w:rFonts w:ascii="GHEA Grapalat" w:hAnsi="GHEA Grapalat"/>
          <w:lang w:val="es-ES"/>
        </w:rPr>
        <w:t>ԳՄ-ԳՀԱՊՁԲ-23/01</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CF5F33">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sz w:val="20"/>
          <w:vertAlign w:val="superscript"/>
          <w:lang w:val="hy-AM"/>
        </w:rPr>
        <w:t>Մասնակցիանվանումը</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11"/>
      </w:r>
      <w:r w:rsidRPr="00A71D81">
        <w:rPr>
          <w:rFonts w:ascii="GHEA Grapalat" w:hAnsi="GHEA Grapalat" w:cs="Arial"/>
          <w:sz w:val="20"/>
          <w:lang w:val="hy-AM"/>
        </w:rPr>
        <w:tab/>
      </w:r>
      <w:r w:rsidRPr="00A71D81">
        <w:rPr>
          <w:rFonts w:ascii="GHEA Grapalat" w:hAnsi="GHEA Grapalat" w:cs="Arial"/>
          <w:sz w:val="20"/>
          <w:lang w:val="hy-AM"/>
        </w:rPr>
        <w:tab/>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lastRenderedPageBreak/>
        <w:br w:type="page"/>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00E968EF" w:rsidRPr="00A71D81">
        <w:rPr>
          <w:rFonts w:ascii="GHEA Grapalat" w:hAnsi="GHEA Grapalat" w:cs="Arial"/>
          <w:b/>
          <w:i w:val="0"/>
          <w:lang w:val="hy-AM"/>
        </w:rPr>
        <w:t>1.1</w:t>
      </w:r>
    </w:p>
    <w:p w:rsidR="000B1088" w:rsidRPr="00A71D81" w:rsidRDefault="00766285" w:rsidP="000B1088">
      <w:pPr>
        <w:pStyle w:val="31"/>
        <w:spacing w:line="240" w:lineRule="auto"/>
        <w:jc w:val="right"/>
        <w:rPr>
          <w:rFonts w:ascii="GHEA Grapalat" w:hAnsi="GHEA Grapalat" w:cs="Arial"/>
          <w:b/>
          <w:lang w:val="hy-AM"/>
        </w:rPr>
      </w:pPr>
      <w:r>
        <w:rPr>
          <w:rFonts w:ascii="GHEA Grapalat" w:hAnsi="GHEA Grapalat"/>
          <w:sz w:val="24"/>
          <w:szCs w:val="24"/>
          <w:lang w:val="hy-AM"/>
        </w:rPr>
        <w:t>ԳՄ-ԳՀԱՊՁԲ-23/01</w:t>
      </w:r>
      <w:r w:rsidR="000B1088" w:rsidRPr="00A71D81">
        <w:rPr>
          <w:rFonts w:ascii="GHEA Grapalat" w:hAnsi="GHEA Grapalat" w:cs="Sylfaen"/>
          <w:b/>
          <w:lang w:val="hy-AM"/>
        </w:rPr>
        <w:t>*ծածկագրով</w:t>
      </w:r>
    </w:p>
    <w:p w:rsidR="000B1088" w:rsidRPr="00A71D81" w:rsidRDefault="00CF5F3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00FE5" w:rsidRPr="00D44D52">
        <w:rPr>
          <w:rFonts w:ascii="GHEA Grapalat" w:hAnsi="GHEA Grapalat" w:cs="Arial"/>
          <w:sz w:val="20"/>
          <w:szCs w:val="20"/>
          <w:lang w:val="hy-AM"/>
        </w:rPr>
        <w:t xml:space="preserve"> </w:t>
      </w:r>
      <w:r w:rsidR="00766285">
        <w:rPr>
          <w:rFonts w:ascii="GHEA Grapalat" w:hAnsi="GHEA Grapalat" w:cs="Arial"/>
          <w:sz w:val="20"/>
          <w:szCs w:val="20"/>
          <w:lang w:val="es-ES"/>
        </w:rPr>
        <w:t>ԳՄ-ԳՀԱՊՁԲ-23/01</w:t>
      </w:r>
      <w:r w:rsidR="001B7698" w:rsidRPr="00A71D81">
        <w:rPr>
          <w:rStyle w:val="af6"/>
          <w:rFonts w:ascii="GHEA Grapalat" w:hAnsi="GHEA Grapalat" w:cs="Arial"/>
          <w:sz w:val="20"/>
          <w:szCs w:val="20"/>
          <w:lang w:val="es-ES"/>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CF5F33">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p>
    <w:p w:rsidR="000B1088" w:rsidRPr="00A71D81" w:rsidRDefault="000B1088"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t>ստորագրություն</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*լրացվումէհանձնաժողովիքարտուղարիկողմից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մինչևհրավերըտեղեկագրումհրապարակելը: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E2524D">
      <w:pPr>
        <w:pStyle w:val="31"/>
        <w:spacing w:line="240" w:lineRule="auto"/>
        <w:ind w:firstLine="0"/>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766285" w:rsidP="00BF1194">
      <w:pPr>
        <w:pStyle w:val="31"/>
        <w:spacing w:line="240" w:lineRule="auto"/>
        <w:jc w:val="right"/>
        <w:rPr>
          <w:rFonts w:ascii="GHEA Grapalat" w:hAnsi="GHEA Grapalat" w:cs="Arial"/>
          <w:b/>
          <w:lang w:val="hy-AM"/>
        </w:rPr>
      </w:pPr>
      <w:r>
        <w:rPr>
          <w:rFonts w:ascii="GHEA Grapalat" w:hAnsi="GHEA Grapalat"/>
          <w:sz w:val="24"/>
          <w:szCs w:val="24"/>
          <w:lang w:val="hy-AM"/>
        </w:rPr>
        <w:t>ԳՄ-ԳՀԱՊՁԲ-23/01</w:t>
      </w:r>
      <w:r w:rsidR="00BF1194" w:rsidRPr="00A71D81">
        <w:rPr>
          <w:rFonts w:ascii="GHEA Grapalat" w:hAnsi="GHEA Grapalat" w:cs="Sylfaen"/>
          <w:b/>
          <w:lang w:val="hy-AM"/>
        </w:rPr>
        <w:t>*ծածկագրով</w:t>
      </w:r>
    </w:p>
    <w:p w:rsidR="00BF1194" w:rsidRPr="00A71D81" w:rsidRDefault="00CF5F3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A71D81">
              <w:rPr>
                <w:rFonts w:ascii="GHEA Grapalat" w:eastAsia="GHEA Grapalat" w:hAnsi="GHEA Grapalat" w:cs="GHEA Grapalat"/>
                <w:color w:val="000000"/>
              </w:rPr>
              <w:lastRenderedPageBreak/>
              <w:t>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լրացվումէհանձնաժողովիքարտուղարիկողմից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մինչևհրավերըտեղեկագրումհրապարակելը: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DA0240" w:rsidRPr="00A71D81">
        <w:rPr>
          <w:rFonts w:ascii="GHEA Grapalat" w:hAnsi="GHEA Grapalat" w:cs="Arial"/>
          <w:b/>
          <w:lang w:val="hy-AM"/>
        </w:rPr>
        <w:t>2</w:t>
      </w:r>
    </w:p>
    <w:p w:rsidR="00B2572B" w:rsidRPr="00A71D81" w:rsidRDefault="00766285" w:rsidP="00EF3662">
      <w:pPr>
        <w:pStyle w:val="31"/>
        <w:spacing w:line="240" w:lineRule="auto"/>
        <w:jc w:val="right"/>
        <w:rPr>
          <w:rFonts w:ascii="GHEA Grapalat" w:hAnsi="GHEA Grapalat" w:cs="Arial"/>
          <w:b/>
          <w:lang w:val="hy-AM"/>
        </w:rPr>
      </w:pPr>
      <w:r>
        <w:rPr>
          <w:rFonts w:ascii="GHEA Grapalat" w:hAnsi="GHEA Grapalat"/>
          <w:sz w:val="24"/>
          <w:szCs w:val="24"/>
          <w:lang w:val="hy-AM"/>
        </w:rPr>
        <w:t>ԳՄ-ԳՀԱՊՁԲ-23/01</w:t>
      </w:r>
      <w:r w:rsidR="00B2572B" w:rsidRPr="00A71D81">
        <w:rPr>
          <w:rFonts w:ascii="GHEA Grapalat" w:hAnsi="GHEA Grapalat" w:cs="Sylfaen"/>
          <w:b/>
          <w:lang w:val="hy-AM"/>
        </w:rPr>
        <w:t>*ծածկագրով</w:t>
      </w:r>
    </w:p>
    <w:p w:rsidR="00B2572B" w:rsidRPr="00A71D81" w:rsidRDefault="00CF5F33"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766285">
        <w:rPr>
          <w:rFonts w:ascii="GHEA Grapalat" w:hAnsi="GHEA Grapalat" w:cs="Arial"/>
          <w:sz w:val="20"/>
          <w:szCs w:val="20"/>
          <w:lang w:val="es-ES"/>
        </w:rPr>
        <w:t>ԳՄ-ԳՀԱՊՁԲ-23/01</w:t>
      </w:r>
      <w:r w:rsidRPr="00A71D81">
        <w:rPr>
          <w:rFonts w:ascii="GHEA Grapalat" w:hAnsi="GHEA Grapalat" w:cs="Arial"/>
          <w:sz w:val="20"/>
          <w:szCs w:val="20"/>
          <w:lang w:val="es-ES"/>
        </w:rPr>
        <w:t xml:space="preserve">* ծածկագրով </w:t>
      </w:r>
      <w:r w:rsidR="00CF5F33">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cs="Arial"/>
          <w:sz w:val="20"/>
          <w:szCs w:val="20"/>
          <w:lang w:val="es-ES"/>
        </w:rPr>
        <w:t>-ն առաջարկում է</w:t>
      </w:r>
    </w:p>
    <w:p w:rsidR="00B2572B" w:rsidRPr="00A71D81" w:rsidRDefault="00B2572B" w:rsidP="00EF3662">
      <w:pPr>
        <w:ind w:firstLine="567"/>
        <w:jc w:val="both"/>
        <w:rPr>
          <w:rFonts w:ascii="GHEA Grapalat" w:hAnsi="GHEA Grapalat" w:cs="Arial"/>
        </w:rPr>
      </w:pPr>
      <w:bookmarkStart w:id="9" w:name="_Hlk23147299"/>
      <w:r w:rsidRPr="00A71D81">
        <w:rPr>
          <w:rFonts w:ascii="GHEA Grapalat" w:hAnsi="GHEA Grapalat" w:cs="Sylfaen"/>
          <w:vertAlign w:val="superscript"/>
          <w:lang w:val="hy-AM"/>
        </w:rPr>
        <w:t xml:space="preserve">                                                                                     մասնակցի անվանումը</w:t>
      </w:r>
    </w:p>
    <w:bookmarkEnd w:id="9"/>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728B8"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728B8"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28B8"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A728B8"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12"/>
      </w:r>
      <w:r w:rsidRPr="00A71D81">
        <w:rPr>
          <w:rFonts w:ascii="GHEA Grapalat" w:hAnsi="GHEA Grapalat"/>
          <w:sz w:val="20"/>
          <w:lang w:val="hy-AM"/>
        </w:rPr>
        <w:tab/>
      </w:r>
      <w:r w:rsidRPr="00A71D81">
        <w:rPr>
          <w:rFonts w:ascii="GHEA Grapalat" w:hAnsi="GHEA Grapalat"/>
          <w:sz w:val="20"/>
          <w:lang w:val="hy-AM"/>
        </w:rPr>
        <w:tab/>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CF5F33" w:rsidRPr="00A71D81" w:rsidRDefault="009C370D" w:rsidP="00CF5F33">
      <w:pPr>
        <w:pStyle w:val="31"/>
        <w:spacing w:line="240" w:lineRule="auto"/>
        <w:jc w:val="right"/>
        <w:rPr>
          <w:rFonts w:ascii="GHEA Grapalat" w:hAnsi="GHEA Grapalat" w:cs="Sylfaen"/>
          <w:b/>
          <w:lang w:val="hy-AM"/>
        </w:rPr>
      </w:pPr>
      <w:r w:rsidRPr="00A71D81">
        <w:rPr>
          <w:rFonts w:ascii="GHEA Grapalat" w:hAnsi="GHEA Grapalat"/>
          <w:b/>
          <w:lang w:val="hy-AM"/>
        </w:rPr>
        <w:lastRenderedPageBreak/>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766285" w:rsidP="007862B1">
      <w:pPr>
        <w:pStyle w:val="31"/>
        <w:spacing w:line="240" w:lineRule="auto"/>
        <w:jc w:val="right"/>
        <w:rPr>
          <w:rFonts w:ascii="GHEA Grapalat" w:hAnsi="GHEA Grapalat" w:cs="Arial"/>
          <w:b/>
          <w:lang w:val="hy-AM"/>
        </w:rPr>
      </w:pPr>
      <w:r>
        <w:rPr>
          <w:rFonts w:ascii="GHEA Grapalat" w:hAnsi="GHEA Grapalat"/>
          <w:sz w:val="24"/>
          <w:szCs w:val="24"/>
          <w:lang w:val="hy-AM"/>
        </w:rPr>
        <w:t>ԳՄ-ԳՀԱՊՁԲ-23/01</w:t>
      </w:r>
      <w:r w:rsidR="007862B1" w:rsidRPr="00A71D81">
        <w:rPr>
          <w:rFonts w:ascii="GHEA Grapalat" w:hAnsi="GHEA Grapalat" w:cs="Sylfaen"/>
          <w:b/>
          <w:lang w:val="es-ES"/>
        </w:rPr>
        <w:t>*</w:t>
      </w:r>
      <w:r w:rsidR="007862B1" w:rsidRPr="00A71D81">
        <w:rPr>
          <w:rFonts w:ascii="GHEA Grapalat" w:hAnsi="GHEA Grapalat" w:cs="Sylfaen"/>
          <w:b/>
          <w:lang w:val="hy-AM"/>
        </w:rPr>
        <w:t>ծածկագրով</w:t>
      </w:r>
    </w:p>
    <w:p w:rsidR="007862B1" w:rsidRPr="00A71D81" w:rsidRDefault="00CF5F3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Sylfaen"/>
          <w:b/>
          <w:lang w:val="hy-AM"/>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sz w:val="20"/>
          <w:szCs w:val="20"/>
          <w:lang w:val="hy-AM"/>
        </w:rPr>
        <w:t>«»</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Ընկերությունը մասնակցում</w:t>
      </w:r>
      <w:r w:rsidR="00CF5F33">
        <w:rPr>
          <w:rFonts w:ascii="GHEA Grapalat" w:hAnsi="GHEA Grapalat" w:cs="GHEA Grapalat"/>
          <w:sz w:val="20"/>
          <w:szCs w:val="20"/>
          <w:lang w:val="pt-BR"/>
        </w:rPr>
        <w:t xml:space="preserve"> </w:t>
      </w:r>
      <w:r w:rsidR="00733BC8">
        <w:rPr>
          <w:rFonts w:ascii="GHEA Grapalat" w:hAnsi="GHEA Grapalat" w:cs="GHEA Grapalat"/>
          <w:sz w:val="20"/>
          <w:szCs w:val="20"/>
        </w:rPr>
        <w:t>Գոռավանի</w:t>
      </w:r>
      <w:r w:rsidR="00733BC8" w:rsidRPr="00733BC8">
        <w:rPr>
          <w:rFonts w:ascii="GHEA Grapalat" w:hAnsi="GHEA Grapalat" w:cs="GHEA Grapalat"/>
          <w:sz w:val="20"/>
          <w:szCs w:val="20"/>
          <w:lang w:val="pt-BR"/>
        </w:rPr>
        <w:t xml:space="preserve"> </w:t>
      </w:r>
      <w:r w:rsidR="00733BC8">
        <w:rPr>
          <w:rFonts w:ascii="GHEA Grapalat" w:hAnsi="GHEA Grapalat" w:cs="GHEA Grapalat"/>
          <w:sz w:val="20"/>
          <w:szCs w:val="20"/>
        </w:rPr>
        <w:t>Գոռ</w:t>
      </w:r>
      <w:r w:rsidR="00733BC8" w:rsidRPr="00733BC8">
        <w:rPr>
          <w:rFonts w:ascii="GHEA Grapalat" w:hAnsi="GHEA Grapalat" w:cs="GHEA Grapalat"/>
          <w:sz w:val="20"/>
          <w:szCs w:val="20"/>
          <w:lang w:val="pt-BR"/>
        </w:rPr>
        <w:t xml:space="preserve"> </w:t>
      </w:r>
      <w:r w:rsidR="00CF5F33">
        <w:rPr>
          <w:rFonts w:ascii="GHEA Grapalat" w:hAnsi="GHEA Grapalat" w:cs="GHEA Grapalat"/>
          <w:sz w:val="20"/>
          <w:szCs w:val="20"/>
          <w:lang w:val="pt-BR"/>
        </w:rPr>
        <w:t>ՆՈՒՀ ՀՈԱԿ</w:t>
      </w:r>
      <w:r w:rsidRPr="00A71D81">
        <w:rPr>
          <w:rFonts w:ascii="GHEA Grapalat" w:hAnsi="GHEA Grapalat" w:cs="GHEA Grapalat"/>
          <w:sz w:val="20"/>
          <w:szCs w:val="20"/>
          <w:lang w:val="pt-BR"/>
        </w:rPr>
        <w:t xml:space="preserve">  (այսուհետ` Պատվիրատու) կողմից </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պատվիրատուի անվանումը</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766285">
        <w:rPr>
          <w:rFonts w:ascii="GHEA Grapalat" w:hAnsi="GHEA Grapalat"/>
          <w:lang w:val="hy-AM"/>
        </w:rPr>
        <w:t>ԳՄ-ԳՀԱՊՁԲ-23/01</w:t>
      </w:r>
      <w:r w:rsidRPr="00A71D81">
        <w:rPr>
          <w:rFonts w:ascii="GHEA Grapalat" w:hAnsi="GHEA Grapalat" w:cs="GHEA Grapalat"/>
          <w:sz w:val="20"/>
          <w:szCs w:val="20"/>
          <w:lang w:val="pt-BR"/>
        </w:rPr>
        <w:t xml:space="preserve"> ծածկագրով գնման ընթացակարգին:</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ընթացակարգի ծածկագիրը</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ինչպեսնաևդրանցիցարտատպվածթղթայինտարբերակներով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՝Վճարողբանկըվճարմանպահանջագիրըստանալուցհետո՝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աշխատանքայինօրվաընթացքումպետքէտեղեկացնիՊատվիրատուին՝գրավորձևով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lastRenderedPageBreak/>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CF5F3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200FE5">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00200FE5">
              <w:rPr>
                <w:rFonts w:ascii="Sylfaen" w:hAnsi="Sylfaen"/>
                <w:lang w:val="ru-RU"/>
              </w:rPr>
              <w:t>Գոռավանի</w:t>
            </w:r>
            <w:r w:rsidR="00200FE5" w:rsidRPr="00200FE5">
              <w:rPr>
                <w:rFonts w:ascii="Sylfaen" w:hAnsi="Sylfaen"/>
              </w:rPr>
              <w:t xml:space="preserve"> </w:t>
            </w:r>
            <w:r w:rsidR="00200FE5">
              <w:rPr>
                <w:rFonts w:ascii="Sylfaen" w:hAnsi="Sylfaen"/>
                <w:lang w:val="ru-RU"/>
              </w:rPr>
              <w:t>Գոռ</w:t>
            </w:r>
            <w:r w:rsidR="00200FE5" w:rsidRPr="00200FE5">
              <w:rPr>
                <w:rFonts w:ascii="Sylfaen" w:hAnsi="Sylfaen"/>
              </w:rPr>
              <w:t xml:space="preserve"> </w:t>
            </w:r>
            <w:r w:rsidR="00200FE5">
              <w:rPr>
                <w:rFonts w:ascii="Sylfaen" w:hAnsi="Sylfaen"/>
                <w:lang w:val="ru-RU"/>
              </w:rPr>
              <w:t>ՆՈՒՀ</w:t>
            </w:r>
            <w:r w:rsidR="00200FE5" w:rsidRPr="00200FE5">
              <w:rPr>
                <w:rFonts w:ascii="Sylfaen" w:hAnsi="Sylfaen"/>
              </w:rPr>
              <w:t xml:space="preserve"> </w:t>
            </w:r>
            <w:r>
              <w:rPr>
                <w:rFonts w:ascii="GHEA Grapalat" w:hAnsi="GHEA Grapalat" w:cs="Arial"/>
                <w:sz w:val="20"/>
                <w:szCs w:val="20"/>
              </w:rPr>
              <w:t>ՀՈԱԿ</w:t>
            </w:r>
          </w:p>
        </w:tc>
      </w:tr>
      <w:tr w:rsidR="00CF5F3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CF5F3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200FE5" w:rsidRDefault="00CF5F33" w:rsidP="00CF5F33">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00200FE5">
              <w:rPr>
                <w:rFonts w:ascii="GHEA Grapalat" w:hAnsi="GHEA Grapalat" w:cs="Sylfaen"/>
                <w:sz w:val="20"/>
                <w:szCs w:val="20"/>
                <w:lang w:val="ru-RU"/>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200FE5">
              <w:rPr>
                <w:rFonts w:ascii="GHEA Grapalat" w:hAnsi="GHEA Grapalat" w:cs="Arial"/>
                <w:sz w:val="20"/>
                <w:szCs w:val="20"/>
                <w:lang w:val="ru-RU"/>
              </w:rPr>
              <w:t xml:space="preserve"> </w:t>
            </w:r>
            <w:r w:rsidR="00200FE5">
              <w:rPr>
                <w:rFonts w:ascii="Sylfaen" w:hAnsi="Sylfaen"/>
                <w:lang w:val="ru-RU"/>
              </w:rPr>
              <w:t>04111684</w:t>
            </w:r>
          </w:p>
          <w:p w:rsidR="00CF5F33" w:rsidRPr="00A71D81" w:rsidRDefault="00CF5F33" w:rsidP="00CF5F33">
            <w:pPr>
              <w:rPr>
                <w:rFonts w:ascii="GHEA Grapalat" w:hAnsi="GHEA Grapalat" w:cs="Arial"/>
                <w:sz w:val="20"/>
                <w:szCs w:val="20"/>
              </w:rPr>
            </w:pPr>
          </w:p>
        </w:tc>
      </w:tr>
      <w:tr w:rsidR="00CF5F3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CF5F33" w:rsidRPr="001D0CA2" w:rsidTr="002D44F5">
              <w:trPr>
                <w:trHeight w:val="255"/>
              </w:trPr>
              <w:tc>
                <w:tcPr>
                  <w:tcW w:w="2721" w:type="dxa"/>
                  <w:noWrap/>
                  <w:vAlign w:val="bottom"/>
                  <w:hideMark/>
                </w:tcPr>
                <w:p w:rsidR="00CF5F33" w:rsidRPr="001D0CA2" w:rsidRDefault="00CF5F33" w:rsidP="00A728B8">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sidR="00200FE5">
                    <w:rPr>
                      <w:rFonts w:ascii="Sylfaen" w:hAnsi="Sylfaen" w:cs="Sylfaen"/>
                      <w:b/>
                      <w:sz w:val="16"/>
                      <w:szCs w:val="16"/>
                      <w:lang w:val="ru-RU"/>
                    </w:rPr>
                    <w:t>ԲԱՆԿ</w:t>
                  </w:r>
                </w:p>
              </w:tc>
            </w:tr>
            <w:tr w:rsidR="00CF5F33" w:rsidRPr="001D0CA2" w:rsidTr="002D44F5">
              <w:trPr>
                <w:trHeight w:val="255"/>
              </w:trPr>
              <w:tc>
                <w:tcPr>
                  <w:tcW w:w="2721" w:type="dxa"/>
                  <w:noWrap/>
                  <w:vAlign w:val="bottom"/>
                  <w:hideMark/>
                </w:tcPr>
                <w:p w:rsidR="00CF5F33" w:rsidRPr="001D0CA2" w:rsidRDefault="00CF5F33" w:rsidP="00A728B8">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 xml:space="preserve">       Վեդ</w:t>
                  </w:r>
                  <w:r w:rsidRPr="001D0CA2">
                    <w:rPr>
                      <w:rFonts w:ascii="Sylfaen" w:hAnsi="Sylfaen" w:cs="Sylfaen"/>
                      <w:b/>
                      <w:sz w:val="16"/>
                      <w:szCs w:val="16"/>
                      <w:lang w:val="ru-RU"/>
                    </w:rPr>
                    <w:t>ի</w:t>
                  </w:r>
                  <w:r w:rsidR="00200FE5">
                    <w:rPr>
                      <w:rFonts w:ascii="Sylfaen" w:hAnsi="Sylfaen" w:cs="Sylfaen"/>
                      <w:b/>
                      <w:sz w:val="16"/>
                      <w:szCs w:val="16"/>
                      <w:lang w:val="ru-RU"/>
                    </w:rPr>
                    <w:t xml:space="preserve"> </w:t>
                  </w:r>
                  <w:r w:rsidRPr="001D0CA2">
                    <w:rPr>
                      <w:rFonts w:ascii="Sylfaen" w:hAnsi="Sylfaen" w:cs="Sylfaen"/>
                      <w:b/>
                      <w:sz w:val="16"/>
                      <w:szCs w:val="16"/>
                      <w:lang w:val="ru-RU"/>
                    </w:rPr>
                    <w:t>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rsidR="00CF5F33" w:rsidRPr="00A71D81" w:rsidRDefault="00CF5F33" w:rsidP="00CF5F33">
            <w:pPr>
              <w:rPr>
                <w:rFonts w:ascii="GHEA Grapalat" w:hAnsi="GHEA Grapalat" w:cs="Arial"/>
                <w:sz w:val="20"/>
                <w:szCs w:val="20"/>
              </w:rPr>
            </w:pPr>
          </w:p>
        </w:tc>
      </w:tr>
      <w:tr w:rsidR="00CF5F3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200FE5" w:rsidRDefault="00CF5F33" w:rsidP="00CF5F33">
            <w:pPr>
              <w:rPr>
                <w:rFonts w:ascii="Sylfaen" w:hAnsi="Sylfaen"/>
                <w:lang w:val="ru-RU"/>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200FE5">
              <w:rPr>
                <w:rFonts w:ascii="GHEA Grapalat" w:hAnsi="GHEA Grapalat" w:cs="Arial"/>
                <w:sz w:val="20"/>
                <w:szCs w:val="20"/>
                <w:lang w:val="ru-RU"/>
              </w:rPr>
              <w:t xml:space="preserve"> </w:t>
            </w:r>
            <w:r w:rsidR="00200FE5">
              <w:rPr>
                <w:rFonts w:ascii="Sylfaen" w:hAnsi="Sylfaen"/>
                <w:lang w:val="ru-RU"/>
              </w:rPr>
              <w:t>220121660066000</w:t>
            </w:r>
          </w:p>
          <w:p w:rsidR="00CF5F33" w:rsidRPr="00A71D81" w:rsidRDefault="00CF5F33" w:rsidP="00CF5F33">
            <w:pPr>
              <w:rPr>
                <w:rFonts w:ascii="GHEA Grapalat" w:hAnsi="GHEA Grapalat" w:cs="Arial"/>
                <w:sz w:val="20"/>
                <w:szCs w:val="20"/>
              </w:rPr>
            </w:pPr>
          </w:p>
        </w:tc>
      </w:tr>
      <w:tr w:rsidR="00CF5F3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lang w:val="ru-RU"/>
              </w:rPr>
              <w:t>(</w:t>
            </w:r>
            <w:r w:rsidRPr="00A71D81">
              <w:rPr>
                <w:rFonts w:ascii="GHEA Grapalat" w:hAnsi="GHEA Grapalat" w:cs="Sylfaen"/>
                <w:sz w:val="20"/>
                <w:szCs w:val="20"/>
              </w:rPr>
              <w:t>թվերովևբառերով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CF5F3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(թվերովևբառերով)(</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CF5F3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p>
        </w:tc>
      </w:tr>
      <w:tr w:rsidR="00CF5F3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CF5F3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դրանցհամարները</w:t>
            </w:r>
            <w:r w:rsidRPr="00A71D81">
              <w:rPr>
                <w:rFonts w:ascii="GHEA Grapalat" w:hAnsi="GHEA Grapalat" w:cs="Arial"/>
                <w:sz w:val="20"/>
                <w:szCs w:val="20"/>
                <w:lang w:val="hy-AM"/>
              </w:rPr>
              <w:t>,</w:t>
            </w:r>
            <w:r w:rsidRPr="00A71D81">
              <w:rPr>
                <w:rFonts w:ascii="GHEA Grapalat" w:hAnsi="GHEA Grapalat" w:cs="Sylfaen"/>
                <w:sz w:val="20"/>
                <w:szCs w:val="20"/>
                <w:lang w:val="hy-AM"/>
              </w:rPr>
              <w:t>պ</w:t>
            </w:r>
            <w:r w:rsidRPr="00A71D81">
              <w:rPr>
                <w:rFonts w:ascii="GHEA Grapalat" w:hAnsi="GHEA Grapalat" w:cs="Sylfaen"/>
                <w:sz w:val="20"/>
                <w:szCs w:val="20"/>
              </w:rPr>
              <w:t>այմանագրի 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CF5F33" w:rsidRPr="00A71D81" w:rsidRDefault="00CF5F33" w:rsidP="00CF5F33">
            <w:pPr>
              <w:rPr>
                <w:rFonts w:ascii="GHEA Grapalat" w:hAnsi="GHEA Grapalat" w:cs="Arial"/>
                <w:sz w:val="20"/>
                <w:szCs w:val="20"/>
              </w:rPr>
            </w:pPr>
          </w:p>
        </w:tc>
      </w:tr>
      <w:tr w:rsidR="00CF5F3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lang w:val="hy-AM"/>
              </w:rPr>
            </w:pPr>
          </w:p>
        </w:tc>
      </w:tr>
      <w:tr w:rsidR="00CF5F3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CF5F33" w:rsidRPr="00A71D81" w:rsidRDefault="00CF5F33" w:rsidP="00CF5F33">
            <w:pPr>
              <w:rPr>
                <w:rFonts w:ascii="GHEA Grapalat" w:hAnsi="GHEA Grapalat" w:cs="Sylfaen"/>
                <w:sz w:val="20"/>
                <w:szCs w:val="20"/>
                <w:lang w:val="ru-RU"/>
              </w:rPr>
            </w:pPr>
          </w:p>
        </w:tc>
      </w:tr>
      <w:tr w:rsidR="00CF5F3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CF5F33" w:rsidRPr="00A71D81" w:rsidRDefault="00CF5F33" w:rsidP="00CF5F33">
            <w:pPr>
              <w:rPr>
                <w:rFonts w:ascii="GHEA Grapalat" w:hAnsi="GHEA Grapalat" w:cs="Sylfaen"/>
                <w:sz w:val="20"/>
                <w:szCs w:val="20"/>
                <w:lang w:val="hy-AM"/>
              </w:rPr>
            </w:pPr>
          </w:p>
        </w:tc>
      </w:tr>
      <w:tr w:rsidR="00CF5F3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CF5F33" w:rsidRPr="00A71D81" w:rsidRDefault="00CF5F33" w:rsidP="00CF5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CF5F33" w:rsidRPr="00A71D81" w:rsidRDefault="00CF5F33" w:rsidP="00CF5F33">
            <w:pPr>
              <w:rPr>
                <w:rFonts w:ascii="GHEA Grapalat" w:hAnsi="GHEA Grapalat" w:cs="Sylfaen"/>
                <w:sz w:val="20"/>
                <w:szCs w:val="20"/>
              </w:rPr>
            </w:pPr>
          </w:p>
          <w:p w:rsidR="00CF5F33" w:rsidRPr="00A71D81" w:rsidRDefault="00CF5F33" w:rsidP="00CF5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CF5F33" w:rsidRPr="00A71D81" w:rsidRDefault="00CF5F33" w:rsidP="00CF5F33">
            <w:pPr>
              <w:rPr>
                <w:rFonts w:ascii="GHEA Grapalat" w:hAnsi="GHEA Grapalat" w:cs="Tahoma"/>
                <w:color w:val="000000"/>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 xml:space="preserve">                                                                             Կ.Տ.</w:t>
            </w:r>
          </w:p>
          <w:p w:rsidR="00CF5F33" w:rsidRPr="00A71D81" w:rsidRDefault="00CF5F33" w:rsidP="00CF5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CF5F33" w:rsidRPr="00A71D81" w:rsidRDefault="00CF5F33" w:rsidP="00CF5F33">
            <w:pPr>
              <w:jc w:val="right"/>
              <w:rPr>
                <w:rFonts w:ascii="GHEA Grapalat" w:hAnsi="GHEA Grapalat" w:cs="Sylfaen"/>
                <w:sz w:val="20"/>
                <w:szCs w:val="20"/>
              </w:rPr>
            </w:pPr>
          </w:p>
          <w:p w:rsidR="00CF5F33" w:rsidRPr="00A71D81" w:rsidRDefault="00CF5F33" w:rsidP="00CF5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CF5F33" w:rsidRPr="00A71D81" w:rsidRDefault="00CF5F33" w:rsidP="00CF5F33">
            <w:pPr>
              <w:jc w:val="right"/>
              <w:rPr>
                <w:rFonts w:ascii="GHEA Grapalat" w:hAnsi="GHEA Grapalat" w:cs="Tahoma"/>
                <w:color w:val="000000"/>
                <w:sz w:val="20"/>
                <w:szCs w:val="20"/>
              </w:rPr>
            </w:pPr>
          </w:p>
          <w:p w:rsidR="00CF5F33" w:rsidRPr="00A71D81" w:rsidRDefault="00CF5F33" w:rsidP="00CF5F33">
            <w:pPr>
              <w:jc w:val="right"/>
              <w:rPr>
                <w:rFonts w:ascii="GHEA Grapalat" w:hAnsi="GHEA Grapalat" w:cs="Tahoma"/>
                <w:color w:val="000000"/>
                <w:sz w:val="20"/>
                <w:szCs w:val="20"/>
              </w:rPr>
            </w:pPr>
          </w:p>
          <w:p w:rsidR="00CF5F33" w:rsidRPr="00A71D81" w:rsidRDefault="00CF5F33" w:rsidP="00CF5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CF5F33" w:rsidRPr="00A71D81" w:rsidRDefault="00CF5F33" w:rsidP="00CF5F33">
            <w:pPr>
              <w:jc w:val="right"/>
              <w:rPr>
                <w:rFonts w:ascii="GHEA Grapalat" w:hAnsi="GHEA Grapalat" w:cs="Sylfaen"/>
                <w:sz w:val="20"/>
                <w:szCs w:val="20"/>
              </w:rPr>
            </w:pPr>
          </w:p>
          <w:p w:rsidR="00CF5F33" w:rsidRPr="00A71D81" w:rsidRDefault="00CF5F33" w:rsidP="00CF5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CF5F33" w:rsidRPr="00A71D81" w:rsidRDefault="00CF5F33" w:rsidP="00CF5F33">
            <w:pPr>
              <w:jc w:val="right"/>
              <w:rPr>
                <w:rFonts w:ascii="GHEA Grapalat" w:hAnsi="GHEA Grapalat" w:cs="Sylfaen"/>
                <w:sz w:val="20"/>
                <w:szCs w:val="20"/>
              </w:rPr>
            </w:pPr>
          </w:p>
        </w:tc>
      </w:tr>
      <w:tr w:rsidR="00CF5F3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CF5F33" w:rsidRPr="00A71D81" w:rsidRDefault="00CF5F33" w:rsidP="00CF5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CF5F33" w:rsidRPr="00A71D81" w:rsidRDefault="00CF5F33" w:rsidP="00CF5F33">
            <w:pPr>
              <w:rPr>
                <w:rFonts w:ascii="GHEA Grapalat" w:hAnsi="GHEA Grapalat" w:cs="Tahoma"/>
                <w:color w:val="000000"/>
                <w:sz w:val="20"/>
                <w:szCs w:val="20"/>
                <w:lang w:val="hy-AM"/>
              </w:rPr>
            </w:pPr>
          </w:p>
          <w:p w:rsidR="00CF5F33" w:rsidRPr="00A71D81" w:rsidRDefault="00CF5F33" w:rsidP="00CF5F33">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CF5F33" w:rsidRPr="00A71D81" w:rsidRDefault="00CF5F33" w:rsidP="00CF5F33">
            <w:pPr>
              <w:rPr>
                <w:rFonts w:ascii="GHEA Grapalat" w:hAnsi="GHEA Grapalat" w:cs="Tahoma"/>
                <w:color w:val="000000"/>
                <w:sz w:val="20"/>
                <w:szCs w:val="20"/>
              </w:rPr>
            </w:pPr>
          </w:p>
          <w:p w:rsidR="00CF5F33" w:rsidRPr="00A71D81" w:rsidRDefault="00CF5F33" w:rsidP="00CF5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CF5F33" w:rsidRPr="00A71D81" w:rsidRDefault="00CF5F33" w:rsidP="00CF5F33">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CF5F33" w:rsidRPr="00A71D81" w:rsidRDefault="00CF5F33" w:rsidP="00CF5F33">
            <w:pPr>
              <w:jc w:val="right"/>
              <w:rPr>
                <w:rFonts w:ascii="GHEA Grapalat" w:hAnsi="GHEA Grapalat" w:cs="Tahoma"/>
                <w:color w:val="000000"/>
                <w:sz w:val="20"/>
                <w:szCs w:val="20"/>
              </w:rPr>
            </w:pPr>
          </w:p>
          <w:p w:rsidR="00CF5F33" w:rsidRPr="00A71D81" w:rsidRDefault="00CF5F33" w:rsidP="00CF5F33">
            <w:pPr>
              <w:jc w:val="right"/>
              <w:rPr>
                <w:rFonts w:ascii="GHEA Grapalat" w:hAnsi="GHEA Grapalat" w:cs="Tahoma"/>
                <w:color w:val="000000"/>
                <w:sz w:val="20"/>
                <w:szCs w:val="20"/>
              </w:rPr>
            </w:pPr>
          </w:p>
          <w:p w:rsidR="00CF5F33" w:rsidRPr="00A71D81" w:rsidRDefault="00CF5F33" w:rsidP="00CF5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CF5F33" w:rsidRPr="00A71D81" w:rsidRDefault="00CF5F33" w:rsidP="00CF5F33">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CF5F33" w:rsidRPr="00A71D81" w:rsidRDefault="00CF5F33" w:rsidP="00CF5F33">
            <w:pPr>
              <w:jc w:val="right"/>
              <w:rPr>
                <w:rFonts w:ascii="GHEA Grapalat" w:hAnsi="GHEA Grapalat" w:cs="Arial"/>
                <w:sz w:val="20"/>
                <w:szCs w:val="20"/>
                <w:lang w:val="hy-AM"/>
              </w:rPr>
            </w:pPr>
          </w:p>
        </w:tc>
      </w:tr>
      <w:tr w:rsidR="00CF5F3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lastRenderedPageBreak/>
              <w:t>24.բ.                                                       Կ.Տ.</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 xml:space="preserve">23.բ.                                                                 Կ.Տ.    </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CF5F33" w:rsidRPr="00A71D81" w:rsidRDefault="00CF5F33" w:rsidP="00CF5F33">
            <w:pPr>
              <w:rPr>
                <w:rFonts w:ascii="GHEA Grapalat" w:hAnsi="GHEA Grapalat" w:cs="Sylfaen"/>
                <w:color w:val="000000"/>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p>
        </w:tc>
      </w:tr>
      <w:tr w:rsidR="00631658" w:rsidRPr="00A728B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28B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728B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շահառուիկողմից</w:t>
            </w:r>
          </w:p>
        </w:tc>
      </w:tr>
      <w:tr w:rsidR="00631658" w:rsidRPr="00A728B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A728B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դրոշմակնիքըդրվում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սույն տվյալներըդրվում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CF5F33">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631658" w:rsidRPr="00A71D81" w:rsidRDefault="00766285" w:rsidP="00631658">
      <w:pPr>
        <w:pStyle w:val="31"/>
        <w:spacing w:line="240" w:lineRule="auto"/>
        <w:jc w:val="right"/>
        <w:rPr>
          <w:rFonts w:ascii="GHEA Grapalat" w:hAnsi="GHEA Grapalat" w:cs="Sylfaen"/>
          <w:b/>
          <w:lang w:val="hy-AM"/>
        </w:rPr>
      </w:pPr>
      <w:r>
        <w:rPr>
          <w:rFonts w:ascii="GHEA Grapalat" w:hAnsi="GHEA Grapalat" w:cs="Sylfaen"/>
          <w:b/>
          <w:lang w:val="hy-AM"/>
        </w:rPr>
        <w:t>ԳՄ-ԳՀԱՊՁԲ-23/01</w:t>
      </w:r>
      <w:r w:rsidR="00631658" w:rsidRPr="00A71D81">
        <w:rPr>
          <w:rFonts w:ascii="GHEA Grapalat" w:hAnsi="GHEA Grapalat" w:cs="Sylfaen"/>
          <w:b/>
          <w:lang w:val="hy-AM"/>
        </w:rPr>
        <w:t>*  ծածկագրով</w:t>
      </w:r>
    </w:p>
    <w:p w:rsidR="00631658" w:rsidRPr="00A71D81" w:rsidRDefault="00CF5F3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sz w:val="20"/>
          <w:szCs w:val="20"/>
          <w:lang w:val="hy-AM"/>
        </w:rPr>
        <w:t>«»</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Ընկերությունը մասնակցում է</w:t>
      </w:r>
      <w:r w:rsidR="002D44F5">
        <w:rPr>
          <w:rFonts w:ascii="GHEA Grapalat" w:hAnsi="GHEA Grapalat" w:cs="GHEA Grapalat"/>
          <w:sz w:val="20"/>
          <w:szCs w:val="20"/>
          <w:lang w:val="pt-BR"/>
        </w:rPr>
        <w:t xml:space="preserve"> </w:t>
      </w:r>
      <w:r w:rsidR="00357BE5" w:rsidRPr="00D44D52">
        <w:rPr>
          <w:rFonts w:ascii="GHEA Grapalat" w:hAnsi="GHEA Grapalat" w:cs="GHEA Grapalat"/>
          <w:sz w:val="20"/>
          <w:szCs w:val="20"/>
          <w:lang w:val="hy-AM"/>
        </w:rPr>
        <w:t>Գոռավանի</w:t>
      </w:r>
      <w:r w:rsidR="00357BE5" w:rsidRPr="00357BE5">
        <w:rPr>
          <w:rFonts w:ascii="GHEA Grapalat" w:hAnsi="GHEA Grapalat" w:cs="GHEA Grapalat"/>
          <w:sz w:val="20"/>
          <w:szCs w:val="20"/>
          <w:lang w:val="pt-BR"/>
        </w:rPr>
        <w:t xml:space="preserve"> </w:t>
      </w:r>
      <w:r w:rsidR="00357BE5" w:rsidRPr="00D44D52">
        <w:rPr>
          <w:rFonts w:ascii="GHEA Grapalat" w:hAnsi="GHEA Grapalat" w:cs="GHEA Grapalat"/>
          <w:sz w:val="20"/>
          <w:szCs w:val="20"/>
          <w:lang w:val="hy-AM"/>
        </w:rPr>
        <w:t>Գոռ</w:t>
      </w:r>
      <w:r w:rsidR="00357BE5" w:rsidRPr="00357BE5">
        <w:rPr>
          <w:rFonts w:ascii="GHEA Grapalat" w:hAnsi="GHEA Grapalat" w:cs="GHEA Grapalat"/>
          <w:sz w:val="20"/>
          <w:szCs w:val="20"/>
          <w:lang w:val="pt-BR"/>
        </w:rPr>
        <w:t xml:space="preserve"> </w:t>
      </w:r>
      <w:r w:rsidR="002D44F5">
        <w:rPr>
          <w:rFonts w:ascii="GHEA Grapalat" w:hAnsi="GHEA Grapalat" w:cs="GHEA Grapalat"/>
          <w:sz w:val="20"/>
          <w:szCs w:val="20"/>
          <w:lang w:val="pt-BR"/>
        </w:rPr>
        <w:t>ՆՈՒՀ  ՀՈԱԿ</w:t>
      </w:r>
      <w:r w:rsidRPr="00A71D81">
        <w:rPr>
          <w:rFonts w:ascii="GHEA Grapalat" w:hAnsi="GHEA Grapalat" w:cs="GHEA Grapalat"/>
          <w:sz w:val="20"/>
          <w:szCs w:val="20"/>
          <w:lang w:val="pt-BR"/>
        </w:rPr>
        <w:t xml:space="preserve">*  (այսուհետ` Պատվիրատու) կողմից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պատվիրատուի անվանումը</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766285">
        <w:rPr>
          <w:rFonts w:ascii="GHEA Grapalat" w:hAnsi="GHEA Grapalat" w:cs="Sylfaen"/>
          <w:b/>
          <w:lang w:val="hy-AM"/>
        </w:rPr>
        <w:t>ԳՄ-ԳՀԱՊՁԲ-23/01</w:t>
      </w:r>
      <w:r w:rsidRPr="00A71D81">
        <w:rPr>
          <w:rFonts w:ascii="GHEA Grapalat" w:hAnsi="GHEA Grapalat" w:cs="GHEA Grapalat"/>
          <w:sz w:val="20"/>
          <w:szCs w:val="20"/>
          <w:lang w:val="pt-BR"/>
        </w:rPr>
        <w:t xml:space="preserve"> ծածկագրով գնման ընթացակարգին:</w:t>
      </w:r>
    </w:p>
    <w:p w:rsidR="00631658" w:rsidRPr="00A71D81" w:rsidRDefault="00631658" w:rsidP="00631658">
      <w:pPr>
        <w:ind w:left="426"/>
        <w:jc w:val="both"/>
        <w:rPr>
          <w:rFonts w:ascii="GHEA Grapalat" w:hAnsi="GHEA Grapalat" w:cs="GHEA Grapalat"/>
          <w:sz w:val="20"/>
          <w:szCs w:val="20"/>
          <w:lang w:val="pt-BR"/>
        </w:rPr>
      </w:pP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E74A0">
        <w:rPr>
          <w:rFonts w:ascii="GHEA Grapalat" w:hAnsi="GHEA Grapalat" w:cs="GHEA Grapalat"/>
          <w:sz w:val="20"/>
          <w:szCs w:val="20"/>
          <w:lang w:val="hy-AM"/>
        </w:rPr>
        <w:t>էլեկտրոնայինթվայինստորագրությամբհաստատվածլինելուդեպքումդրանքՎճարողԲանկինեններկայացվումէլեկտրոնայինկրիչներով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ինչպեսնաևդրանցիցարտատպվածթղթայինտարբերակներով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՝Վճարողբանկըվճարմանպահանջագիրըստանալուցհետո՝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աշխատանքայինօրվաընթացքումպետքէտեղեկացնիՊատվիրատուին՝գրավորձևով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CF5F3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5A162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005A1620">
              <w:rPr>
                <w:rFonts w:ascii="Sylfaen" w:hAnsi="Sylfaen"/>
                <w:lang w:val="ru-RU"/>
              </w:rPr>
              <w:t>Գոռավանի</w:t>
            </w:r>
            <w:r w:rsidR="005A1620" w:rsidRPr="005A1620">
              <w:rPr>
                <w:rFonts w:ascii="Sylfaen" w:hAnsi="Sylfaen"/>
              </w:rPr>
              <w:t xml:space="preserve"> </w:t>
            </w:r>
            <w:r w:rsidR="005A1620">
              <w:rPr>
                <w:rFonts w:ascii="Sylfaen" w:hAnsi="Sylfaen"/>
                <w:lang w:val="ru-RU"/>
              </w:rPr>
              <w:t>Գոռ</w:t>
            </w:r>
            <w:r w:rsidR="005A1620" w:rsidRPr="005A1620">
              <w:rPr>
                <w:rFonts w:ascii="Sylfaen" w:hAnsi="Sylfaen"/>
              </w:rPr>
              <w:t xml:space="preserve"> </w:t>
            </w:r>
            <w:r w:rsidR="005A1620">
              <w:rPr>
                <w:rFonts w:ascii="Sylfaen" w:hAnsi="Sylfaen"/>
                <w:lang w:val="ru-RU"/>
              </w:rPr>
              <w:t>ՆՈՒՀ</w:t>
            </w:r>
            <w:r>
              <w:rPr>
                <w:rFonts w:ascii="GHEA Grapalat" w:hAnsi="GHEA Grapalat" w:cs="Arial"/>
                <w:sz w:val="20"/>
                <w:szCs w:val="20"/>
              </w:rPr>
              <w:t xml:space="preserve"> ՀՈԱԿ</w:t>
            </w:r>
          </w:p>
        </w:tc>
      </w:tr>
      <w:tr w:rsidR="00CF5F3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CF5F3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5A1620" w:rsidRDefault="00CF5F33" w:rsidP="00CF5F33">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sidR="005A1620">
              <w:rPr>
                <w:rFonts w:ascii="Sylfaen" w:hAnsi="Sylfaen"/>
                <w:lang w:val="ru-RU"/>
              </w:rPr>
              <w:t xml:space="preserve"> 04111684</w:t>
            </w:r>
          </w:p>
          <w:p w:rsidR="00CF5F33" w:rsidRPr="00A71D81" w:rsidRDefault="00CF5F33" w:rsidP="00CF5F33">
            <w:pPr>
              <w:rPr>
                <w:rFonts w:ascii="GHEA Grapalat" w:hAnsi="GHEA Grapalat" w:cs="Arial"/>
                <w:sz w:val="20"/>
                <w:szCs w:val="20"/>
              </w:rPr>
            </w:pPr>
          </w:p>
        </w:tc>
      </w:tr>
      <w:tr w:rsidR="00CF5F3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CF5F33" w:rsidRPr="001D0CA2" w:rsidTr="002D44F5">
              <w:trPr>
                <w:trHeight w:val="255"/>
              </w:trPr>
              <w:tc>
                <w:tcPr>
                  <w:tcW w:w="2721" w:type="dxa"/>
                  <w:noWrap/>
                  <w:vAlign w:val="bottom"/>
                  <w:hideMark/>
                </w:tcPr>
                <w:p w:rsidR="00CF5F33" w:rsidRPr="001D0CA2" w:rsidRDefault="00CF5F33" w:rsidP="00A728B8">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sidR="005A1620">
                    <w:rPr>
                      <w:rFonts w:ascii="Sylfaen" w:hAnsi="Sylfaen" w:cs="Sylfaen"/>
                      <w:b/>
                      <w:sz w:val="16"/>
                      <w:szCs w:val="16"/>
                      <w:lang w:val="ru-RU"/>
                    </w:rPr>
                    <w:t>ԲԱՆԿ</w:t>
                  </w:r>
                </w:p>
              </w:tc>
            </w:tr>
            <w:tr w:rsidR="00CF5F33" w:rsidRPr="001D0CA2" w:rsidTr="002D44F5">
              <w:trPr>
                <w:trHeight w:val="255"/>
              </w:trPr>
              <w:tc>
                <w:tcPr>
                  <w:tcW w:w="2721" w:type="dxa"/>
                  <w:noWrap/>
                  <w:vAlign w:val="bottom"/>
                  <w:hideMark/>
                </w:tcPr>
                <w:p w:rsidR="00CF5F33" w:rsidRPr="001D0CA2" w:rsidRDefault="00CF5F33" w:rsidP="00A728B8">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 xml:space="preserve">       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rsidR="00CF5F33" w:rsidRPr="00A71D81" w:rsidRDefault="00CF5F33" w:rsidP="00CF5F33">
            <w:pPr>
              <w:rPr>
                <w:rFonts w:ascii="GHEA Grapalat" w:hAnsi="GHEA Grapalat" w:cs="Arial"/>
                <w:sz w:val="20"/>
                <w:szCs w:val="20"/>
              </w:rPr>
            </w:pPr>
          </w:p>
        </w:tc>
      </w:tr>
      <w:tr w:rsidR="00CF5F3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5A1620" w:rsidRDefault="00CF5F33" w:rsidP="00CF5F33">
            <w:pPr>
              <w:rPr>
                <w:rFonts w:ascii="Sylfaen" w:hAnsi="Sylfaen"/>
                <w:lang w:val="ru-RU"/>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5A1620">
              <w:rPr>
                <w:rFonts w:ascii="Sylfaen" w:hAnsi="Sylfaen"/>
                <w:lang w:val="ru-RU"/>
              </w:rPr>
              <w:t xml:space="preserve"> 220121660066000</w:t>
            </w:r>
          </w:p>
        </w:tc>
      </w:tr>
      <w:tr w:rsidR="00CF5F3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lang w:val="ru-RU"/>
              </w:rPr>
              <w:t>(</w:t>
            </w:r>
            <w:r w:rsidRPr="00A71D81">
              <w:rPr>
                <w:rFonts w:ascii="GHEA Grapalat" w:hAnsi="GHEA Grapalat" w:cs="Sylfaen"/>
                <w:sz w:val="20"/>
                <w:szCs w:val="20"/>
              </w:rPr>
              <w:t>թվերովևբառերով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CF5F3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(թվերովևբառերով)(</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CF5F3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p>
        </w:tc>
      </w:tr>
      <w:tr w:rsidR="00CF5F3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CF5F3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դրանցհամարները</w:t>
            </w:r>
            <w:r w:rsidRPr="00A71D81">
              <w:rPr>
                <w:rFonts w:ascii="GHEA Grapalat" w:hAnsi="GHEA Grapalat" w:cs="Arial"/>
                <w:sz w:val="20"/>
                <w:szCs w:val="20"/>
                <w:lang w:val="hy-AM"/>
              </w:rPr>
              <w:t>,</w:t>
            </w:r>
            <w:r w:rsidRPr="00A71D81">
              <w:rPr>
                <w:rFonts w:ascii="GHEA Grapalat" w:hAnsi="GHEA Grapalat" w:cs="Sylfaen"/>
                <w:sz w:val="20"/>
                <w:szCs w:val="20"/>
                <w:lang w:val="hy-AM"/>
              </w:rPr>
              <w:t>պ</w:t>
            </w:r>
            <w:r w:rsidRPr="00A71D81">
              <w:rPr>
                <w:rFonts w:ascii="GHEA Grapalat" w:hAnsi="GHEA Grapalat" w:cs="Sylfaen"/>
                <w:sz w:val="20"/>
                <w:szCs w:val="20"/>
              </w:rPr>
              <w:t>այմանագրի 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CF5F33" w:rsidRPr="00A71D81" w:rsidRDefault="00CF5F33" w:rsidP="00CF5F33">
            <w:pPr>
              <w:rPr>
                <w:rFonts w:ascii="GHEA Grapalat" w:hAnsi="GHEA Grapalat" w:cs="Arial"/>
                <w:sz w:val="20"/>
                <w:szCs w:val="20"/>
              </w:rPr>
            </w:pPr>
          </w:p>
        </w:tc>
      </w:tr>
      <w:tr w:rsidR="00CF5F3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Arial"/>
                <w:sz w:val="20"/>
                <w:szCs w:val="20"/>
                <w:lang w:val="hy-AM"/>
              </w:rPr>
            </w:pPr>
          </w:p>
        </w:tc>
      </w:tr>
      <w:tr w:rsidR="00CF5F3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CF5F33" w:rsidRPr="00A71D81" w:rsidRDefault="00CF5F33" w:rsidP="00CF5F33">
            <w:pPr>
              <w:rPr>
                <w:rFonts w:ascii="GHEA Grapalat" w:hAnsi="GHEA Grapalat" w:cs="Sylfaen"/>
                <w:sz w:val="20"/>
                <w:szCs w:val="20"/>
                <w:lang w:val="ru-RU"/>
              </w:rPr>
            </w:pPr>
          </w:p>
        </w:tc>
      </w:tr>
      <w:tr w:rsidR="00CF5F3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CF5F33" w:rsidRPr="00A71D81" w:rsidRDefault="00CF5F33" w:rsidP="00CF5F33">
            <w:pPr>
              <w:rPr>
                <w:rFonts w:ascii="GHEA Grapalat" w:hAnsi="GHEA Grapalat" w:cs="Sylfaen"/>
                <w:sz w:val="20"/>
                <w:szCs w:val="20"/>
                <w:lang w:val="hy-AM"/>
              </w:rPr>
            </w:pPr>
          </w:p>
        </w:tc>
      </w:tr>
      <w:tr w:rsidR="00CF5F3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CF5F33" w:rsidRPr="00A71D81" w:rsidRDefault="00CF5F33" w:rsidP="00CF5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CF5F33" w:rsidRPr="00A71D81" w:rsidRDefault="00CF5F33" w:rsidP="00CF5F33">
            <w:pPr>
              <w:rPr>
                <w:rFonts w:ascii="GHEA Grapalat" w:hAnsi="GHEA Grapalat" w:cs="Sylfaen"/>
                <w:sz w:val="20"/>
                <w:szCs w:val="20"/>
              </w:rPr>
            </w:pPr>
          </w:p>
          <w:p w:rsidR="00CF5F33" w:rsidRPr="00A71D81" w:rsidRDefault="00CF5F33" w:rsidP="00CF5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CF5F33" w:rsidRPr="00A71D81" w:rsidRDefault="00CF5F33" w:rsidP="00CF5F33">
            <w:pPr>
              <w:rPr>
                <w:rFonts w:ascii="GHEA Grapalat" w:hAnsi="GHEA Grapalat" w:cs="Tahoma"/>
                <w:color w:val="000000"/>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 xml:space="preserve">                                                                             Կ.Տ.</w:t>
            </w:r>
          </w:p>
          <w:p w:rsidR="00CF5F33" w:rsidRPr="00A71D81" w:rsidRDefault="00CF5F33" w:rsidP="00CF5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CF5F33" w:rsidRPr="00A71D81" w:rsidRDefault="00CF5F33" w:rsidP="00CF5F33">
            <w:pPr>
              <w:jc w:val="right"/>
              <w:rPr>
                <w:rFonts w:ascii="GHEA Grapalat" w:hAnsi="GHEA Grapalat" w:cs="Sylfaen"/>
                <w:sz w:val="20"/>
                <w:szCs w:val="20"/>
              </w:rPr>
            </w:pPr>
          </w:p>
          <w:p w:rsidR="00CF5F33" w:rsidRPr="00A71D81" w:rsidRDefault="00CF5F33" w:rsidP="00CF5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CF5F33" w:rsidRPr="00A71D81" w:rsidRDefault="00CF5F33" w:rsidP="00CF5F33">
            <w:pPr>
              <w:jc w:val="right"/>
              <w:rPr>
                <w:rFonts w:ascii="GHEA Grapalat" w:hAnsi="GHEA Grapalat" w:cs="Tahoma"/>
                <w:color w:val="000000"/>
                <w:sz w:val="20"/>
                <w:szCs w:val="20"/>
              </w:rPr>
            </w:pPr>
          </w:p>
          <w:p w:rsidR="00CF5F33" w:rsidRPr="00A71D81" w:rsidRDefault="00CF5F33" w:rsidP="00CF5F33">
            <w:pPr>
              <w:jc w:val="right"/>
              <w:rPr>
                <w:rFonts w:ascii="GHEA Grapalat" w:hAnsi="GHEA Grapalat" w:cs="Tahoma"/>
                <w:color w:val="000000"/>
                <w:sz w:val="20"/>
                <w:szCs w:val="20"/>
              </w:rPr>
            </w:pPr>
          </w:p>
          <w:p w:rsidR="00CF5F33" w:rsidRPr="00A71D81" w:rsidRDefault="00CF5F33" w:rsidP="00CF5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CF5F33" w:rsidRPr="00A71D81" w:rsidRDefault="00CF5F33" w:rsidP="00CF5F33">
            <w:pPr>
              <w:jc w:val="right"/>
              <w:rPr>
                <w:rFonts w:ascii="GHEA Grapalat" w:hAnsi="GHEA Grapalat" w:cs="Sylfaen"/>
                <w:sz w:val="20"/>
                <w:szCs w:val="20"/>
              </w:rPr>
            </w:pPr>
          </w:p>
          <w:p w:rsidR="00CF5F33" w:rsidRPr="00A71D81" w:rsidRDefault="00CF5F33" w:rsidP="00CF5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CF5F33" w:rsidRPr="00A71D81" w:rsidRDefault="00CF5F33" w:rsidP="00CF5F33">
            <w:pPr>
              <w:jc w:val="right"/>
              <w:rPr>
                <w:rFonts w:ascii="GHEA Grapalat" w:hAnsi="GHEA Grapalat" w:cs="Sylfaen"/>
                <w:sz w:val="20"/>
                <w:szCs w:val="20"/>
              </w:rPr>
            </w:pPr>
          </w:p>
        </w:tc>
      </w:tr>
      <w:tr w:rsidR="00CF5F3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CF5F33" w:rsidRPr="00A71D81" w:rsidRDefault="00CF5F33" w:rsidP="00CF5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CF5F33" w:rsidRPr="00A71D81" w:rsidRDefault="00CF5F33" w:rsidP="00CF5F33">
            <w:pPr>
              <w:rPr>
                <w:rFonts w:ascii="GHEA Grapalat" w:hAnsi="GHEA Grapalat" w:cs="Tahoma"/>
                <w:color w:val="000000"/>
                <w:sz w:val="20"/>
                <w:szCs w:val="20"/>
                <w:lang w:val="hy-AM"/>
              </w:rPr>
            </w:pPr>
          </w:p>
          <w:p w:rsidR="00CF5F33" w:rsidRPr="00A71D81" w:rsidRDefault="00CF5F33" w:rsidP="00CF5F33">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CF5F33" w:rsidRPr="00A71D81" w:rsidRDefault="00CF5F33" w:rsidP="00CF5F33">
            <w:pPr>
              <w:rPr>
                <w:rFonts w:ascii="GHEA Grapalat" w:hAnsi="GHEA Grapalat" w:cs="Tahoma"/>
                <w:color w:val="000000"/>
                <w:sz w:val="20"/>
                <w:szCs w:val="20"/>
              </w:rPr>
            </w:pPr>
          </w:p>
          <w:p w:rsidR="00CF5F33" w:rsidRPr="00A71D81" w:rsidRDefault="00CF5F33" w:rsidP="00CF5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CF5F33" w:rsidRPr="00A71D81" w:rsidRDefault="00CF5F33" w:rsidP="00CF5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CF5F33" w:rsidRPr="00A71D81" w:rsidRDefault="00CF5F33" w:rsidP="00CF5F33">
            <w:pPr>
              <w:jc w:val="right"/>
              <w:rPr>
                <w:rFonts w:ascii="GHEA Grapalat" w:hAnsi="GHEA Grapalat" w:cs="Tahoma"/>
                <w:color w:val="000000"/>
                <w:sz w:val="20"/>
                <w:szCs w:val="20"/>
              </w:rPr>
            </w:pPr>
          </w:p>
          <w:p w:rsidR="00CF5F33" w:rsidRPr="00A71D81" w:rsidRDefault="00CF5F33" w:rsidP="00CF5F33">
            <w:pPr>
              <w:jc w:val="right"/>
              <w:rPr>
                <w:rFonts w:ascii="GHEA Grapalat" w:hAnsi="GHEA Grapalat" w:cs="Tahoma"/>
                <w:color w:val="000000"/>
                <w:sz w:val="20"/>
                <w:szCs w:val="20"/>
              </w:rPr>
            </w:pPr>
          </w:p>
          <w:p w:rsidR="00CF5F33" w:rsidRPr="00A71D81" w:rsidRDefault="00CF5F33" w:rsidP="00CF5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CF5F33" w:rsidRPr="00A71D81" w:rsidRDefault="00CF5F33" w:rsidP="00CF5F33">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CF5F33" w:rsidRPr="00A71D81" w:rsidRDefault="00CF5F33" w:rsidP="00CF5F33">
            <w:pPr>
              <w:jc w:val="right"/>
              <w:rPr>
                <w:rFonts w:ascii="GHEA Grapalat" w:hAnsi="GHEA Grapalat" w:cs="Arial"/>
                <w:sz w:val="20"/>
                <w:szCs w:val="20"/>
                <w:lang w:val="hy-AM"/>
              </w:rPr>
            </w:pPr>
          </w:p>
        </w:tc>
      </w:tr>
      <w:tr w:rsidR="00CF5F3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lastRenderedPageBreak/>
              <w:t>24.բ.                                                       Կ.Տ.</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CF5F33" w:rsidRPr="00A71D81" w:rsidRDefault="00CF5F33" w:rsidP="00CF5F33">
            <w:pPr>
              <w:rPr>
                <w:rFonts w:ascii="GHEA Grapalat" w:hAnsi="GHEA Grapalat" w:cs="Sylfaen"/>
                <w:sz w:val="20"/>
                <w:szCs w:val="20"/>
              </w:rPr>
            </w:pPr>
            <w:r w:rsidRPr="00A71D81">
              <w:rPr>
                <w:rFonts w:ascii="GHEA Grapalat" w:hAnsi="GHEA Grapalat" w:cs="Sylfaen"/>
                <w:sz w:val="20"/>
                <w:szCs w:val="20"/>
              </w:rPr>
              <w:t xml:space="preserve">23.բ.                                                                 Կ.Տ.    </w:t>
            </w: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CF5F33" w:rsidRPr="00A71D81" w:rsidRDefault="00CF5F33" w:rsidP="00CF5F33">
            <w:pPr>
              <w:rPr>
                <w:rFonts w:ascii="GHEA Grapalat" w:hAnsi="GHEA Grapalat" w:cs="Sylfaen"/>
                <w:color w:val="000000"/>
                <w:sz w:val="20"/>
                <w:szCs w:val="20"/>
              </w:rPr>
            </w:pPr>
          </w:p>
          <w:p w:rsidR="00CF5F33" w:rsidRPr="00A71D81" w:rsidRDefault="00CF5F33" w:rsidP="00CF5F33">
            <w:pPr>
              <w:rPr>
                <w:rFonts w:ascii="GHEA Grapalat" w:hAnsi="GHEA Grapalat" w:cs="Sylfaen"/>
                <w:sz w:val="20"/>
                <w:szCs w:val="20"/>
              </w:rPr>
            </w:pPr>
          </w:p>
          <w:p w:rsidR="00CF5F33" w:rsidRPr="00A71D81" w:rsidRDefault="00CF5F33" w:rsidP="00CF5F33">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AB6A88" w:rsidP="00CB0ADE">
            <w:pPr>
              <w:jc w:val="center"/>
              <w:rPr>
                <w:rFonts w:ascii="GHEA Grapalat" w:hAnsi="GHEA Grapalat"/>
                <w:sz w:val="20"/>
                <w:szCs w:val="20"/>
              </w:rPr>
            </w:pPr>
            <w:r w:rsidRPr="00A71D81">
              <w:rPr>
                <w:rFonts w:ascii="GHEA Grapalat" w:hAnsi="GHEA Grapalat"/>
                <w:sz w:val="20"/>
                <w:szCs w:val="20"/>
              </w:rPr>
              <w:t>Շ</w:t>
            </w:r>
            <w:r w:rsidR="00334B2F" w:rsidRPr="00A71D81">
              <w:rPr>
                <w:rFonts w:ascii="GHEA Grapalat" w:hAnsi="GHEA Grapalat"/>
                <w:sz w:val="20"/>
                <w:szCs w:val="20"/>
              </w:rPr>
              <w:t>ահառուի</w:t>
            </w:r>
            <w:r>
              <w:rPr>
                <w:rFonts w:ascii="GHEA Grapalat" w:hAnsi="GHEA Grapalat"/>
                <w:sz w:val="20"/>
                <w:szCs w:val="20"/>
                <w:lang w:val="ru-RU"/>
              </w:rPr>
              <w:t xml:space="preserve"> </w:t>
            </w:r>
            <w:r w:rsidR="00334B2F" w:rsidRPr="00A71D81">
              <w:rPr>
                <w:rFonts w:ascii="GHEA Grapalat" w:hAnsi="GHEA Grapalat"/>
                <w:sz w:val="20"/>
                <w:szCs w:val="20"/>
              </w:rPr>
              <w:t xml:space="preserve"> Հ</w:t>
            </w:r>
            <w:r w:rsidR="00334B2F"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 </w:t>
            </w:r>
            <w:r w:rsidR="00AB6A88">
              <w:rPr>
                <w:rFonts w:ascii="GHEA Grapalat" w:hAnsi="GHEA Grapalat"/>
                <w:sz w:val="20"/>
                <w:szCs w:val="20"/>
                <w:lang w:val="ru-RU"/>
              </w:rPr>
              <w:t xml:space="preserve"> </w:t>
            </w:r>
            <w:r w:rsidRPr="00A71D81">
              <w:rPr>
                <w:rFonts w:ascii="GHEA Grapalat" w:hAnsi="GHEA Grapalat"/>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p>
        </w:tc>
      </w:tr>
      <w:tr w:rsidR="00334B2F" w:rsidRPr="00A728B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28B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728B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շահառուիկողմից</w:t>
            </w:r>
          </w:p>
        </w:tc>
      </w:tr>
      <w:tr w:rsidR="00334B2F" w:rsidRPr="00A728B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A728B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դրոշմակնիքըդրվում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սույն տվյալներըդրվում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CB5EFD" w:rsidP="00AB6A88">
      <w:pPr>
        <w:pStyle w:val="31"/>
        <w:spacing w:line="240" w:lineRule="auto"/>
        <w:ind w:firstLine="0"/>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Default="00CB5EFD" w:rsidP="00AB6A88">
      <w:pPr>
        <w:rPr>
          <w:rFonts w:ascii="GHEA Grapalat" w:hAnsi="GHEA Grapalat" w:cs="Sylfaen"/>
          <w:b/>
          <w:lang w:val="hy-AM"/>
        </w:rPr>
      </w:pPr>
    </w:p>
    <w:p w:rsidR="00AB6A88" w:rsidRPr="00A71D81" w:rsidRDefault="00AB6A88" w:rsidP="00AB6A88">
      <w:pPr>
        <w:rPr>
          <w:rFonts w:ascii="GHEA Grapalat" w:hAnsi="GHEA Grapalat" w:cs="Sylfaen"/>
          <w:b/>
          <w:lang w:val="hy-AM"/>
        </w:rPr>
      </w:pP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071D1C" w:rsidRPr="00A71D81" w:rsidRDefault="00766285" w:rsidP="00EF3662">
      <w:pPr>
        <w:pStyle w:val="31"/>
        <w:spacing w:line="240" w:lineRule="auto"/>
        <w:jc w:val="right"/>
        <w:rPr>
          <w:rFonts w:ascii="GHEA Grapalat" w:hAnsi="GHEA Grapalat" w:cs="Sylfaen"/>
          <w:b/>
          <w:lang w:val="hy-AM"/>
        </w:rPr>
      </w:pPr>
      <w:r>
        <w:rPr>
          <w:rFonts w:ascii="GHEA Grapalat" w:hAnsi="GHEA Grapalat" w:cs="Sylfaen"/>
          <w:b/>
          <w:lang w:val="hy-AM"/>
        </w:rPr>
        <w:t>ԳՄ-ԳՀԱՊՁԲ-23/01</w:t>
      </w:r>
      <w:r w:rsidR="00130202" w:rsidRPr="00A71D81">
        <w:rPr>
          <w:rFonts w:ascii="GHEA Grapalat" w:hAnsi="GHEA Grapalat" w:cs="Sylfaen"/>
          <w:b/>
          <w:lang w:val="hy-AM"/>
        </w:rPr>
        <w:t>*</w:t>
      </w:r>
      <w:r w:rsidR="00071D1C" w:rsidRPr="00A71D81">
        <w:rPr>
          <w:rFonts w:ascii="GHEA Grapalat" w:hAnsi="GHEA Grapalat" w:cs="Sylfaen"/>
          <w:b/>
          <w:lang w:val="hy-AM"/>
        </w:rPr>
        <w:t xml:space="preserve">  ծածկագրով</w:t>
      </w:r>
    </w:p>
    <w:p w:rsidR="00071D1C" w:rsidRPr="00A71D81" w:rsidRDefault="00CF5F3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ՊԵՏՈՒԹՅԱՆԿԱՐԻՔՆԵՐԻՀԱՄԱՐ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w:t>
      </w:r>
      <w:r w:rsidR="00AB6A88" w:rsidRPr="00D44D52">
        <w:rPr>
          <w:rFonts w:ascii="GHEA Grapalat" w:hAnsi="GHEA Grapalat" w:cs="Sylfaen"/>
          <w:sz w:val="20"/>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00AB6A88" w:rsidRPr="00D44D52">
        <w:rPr>
          <w:rFonts w:ascii="GHEA Grapalat" w:hAnsi="GHEA Grapalat"/>
          <w:lang w:val="hy-AM"/>
        </w:rPr>
        <w:t xml:space="preserve">   </w:t>
      </w:r>
      <w:r w:rsidRPr="00A71D81">
        <w:rPr>
          <w:rFonts w:ascii="GHEA Grapalat" w:hAnsi="GHEA Grapalat"/>
          <w:lang w:val="hy-AM"/>
        </w:rPr>
        <w:t>»</w:t>
      </w:r>
      <w:r w:rsidR="00AB6A88" w:rsidRPr="00D44D52">
        <w:rPr>
          <w:rFonts w:ascii="GHEA Grapalat" w:hAnsi="GHEA Grapalat"/>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sz w:val="20"/>
          <w:lang w:val="hy-AM"/>
        </w:rPr>
        <w:t xml:space="preserve">-ը ի դեմս _____-ի, որը գործում է-ի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00AB6A88" w:rsidRPr="00D44D52">
        <w:rPr>
          <w:rFonts w:ascii="GHEA Grapalat" w:hAnsi="GHEA Grapalat" w:cs="Sylfae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Վաճառողըպարտավորվումէսույնպայմանա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հավելվածով`Տեխնիկականբնութա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իսկԳնորդըպարտավորվումէընդունել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պրանքըևվճարելդրահամար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բ) ապրանքի մատակարարման ժամկետները խախտվել են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71D81">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w:t>
      </w:r>
      <w:r w:rsidR="00AB6A88" w:rsidRPr="00AB6A88">
        <w:rPr>
          <w:rFonts w:ascii="GHEA Grapalat" w:hAnsi="GHEA Grapalat"/>
          <w:sz w:val="20"/>
          <w:lang w:val="hy-AM"/>
        </w:rPr>
        <w:t xml:space="preserve"> </w:t>
      </w:r>
      <w:r w:rsidRPr="00A71D81">
        <w:rPr>
          <w:rFonts w:ascii="GHEA Grapalat" w:hAnsi="GHEA Grapalat"/>
          <w:sz w:val="20"/>
          <w:lang w:val="hy-AM"/>
        </w:rPr>
        <w:t>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13"/>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Sylfaen"/>
          <w:sz w:val="20"/>
          <w:lang w:val="hy-AM"/>
        </w:rPr>
        <w:t>ՀՀդրամը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Գնորդըփոխանցումէ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որպեսկանխավճար։ Կանխավճարիմարումնիրականացվումէ</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արձանագրություններիհիմանվրակատարվողվճարումներիցնվազեցումներ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af6"/>
          <w:rFonts w:ascii="GHEA Grapalat" w:hAnsi="GHEA Grapalat" w:cs="Sylfaen"/>
          <w:color w:val="FFFFFF"/>
          <w:sz w:val="20"/>
          <w:lang w:val="hy-AM"/>
        </w:rPr>
        <w:footnoteReference w:id="14"/>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օրացուցային օրը:  Եթե երաշխիքային ժամկետի ընթացքում ի հայտ են եկել մատակարարված ապրանքի թերություններ, ապա </w:t>
      </w:r>
      <w:r w:rsidRPr="00A71D81">
        <w:rPr>
          <w:rFonts w:ascii="GHEA Grapalat" w:hAnsi="GHEA Grapalat" w:cs="Sylfaen"/>
          <w:sz w:val="20"/>
          <w:lang w:val="pt-BR"/>
        </w:rPr>
        <w:lastRenderedPageBreak/>
        <w:t>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15"/>
      </w:r>
    </w:p>
    <w:p w:rsidR="00710307" w:rsidRPr="00A71D81" w:rsidRDefault="00710307" w:rsidP="00AB6A88">
      <w:pP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6"/>
      </w:r>
      <w:r w:rsidR="007942E8" w:rsidRPr="00A71D81">
        <w:rPr>
          <w:rFonts w:ascii="GHEA Grapalat" w:hAnsi="GHEA Grapalat"/>
          <w:sz w:val="20"/>
          <w:lang w:val="hy-AM"/>
        </w:rPr>
        <w:t xml:space="preserve">Ընդ որում տուգանքը հաշվարկվում է նաև ապրանքի </w:t>
      </w:r>
      <w:r w:rsidR="007942E8" w:rsidRPr="00A71D81">
        <w:rPr>
          <w:rFonts w:ascii="GHEA Grapalat" w:hAnsi="GHEA Grapalat"/>
          <w:sz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AB6A88">
      <w:pPr>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AB6A88">
      <w:pPr>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7"/>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w:t>
      </w:r>
      <w:r w:rsidRPr="00A71D81">
        <w:rPr>
          <w:rFonts w:ascii="GHEA Grapalat" w:hAnsi="GHEA Grapalat" w:cs="Sylfaen"/>
          <w:sz w:val="20"/>
          <w:lang w:val="hy-AM"/>
        </w:rPr>
        <w:lastRenderedPageBreak/>
        <w:t xml:space="preserve">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8"/>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արմանժամկետըկարողէերկարաձգվելմինչև</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այդժամկետըլրանալը</w:t>
      </w:r>
      <w:r w:rsidRPr="00A71D81">
        <w:rPr>
          <w:rFonts w:ascii="GHEA Grapalat" w:hAnsi="GHEA Grapalat" w:cs="Sylfaen"/>
          <w:sz w:val="20"/>
          <w:lang w:val="pt-BR"/>
        </w:rPr>
        <w:t>`</w:t>
      </w:r>
      <w:r w:rsidRPr="00A71D81">
        <w:rPr>
          <w:rFonts w:ascii="GHEA Grapalat" w:hAnsi="GHEA Grapalat" w:cs="Times Armenian"/>
          <w:sz w:val="20"/>
        </w:rPr>
        <w:t>Վաճառողի</w:t>
      </w:r>
      <w:r w:rsidRPr="00A71D81">
        <w:rPr>
          <w:rFonts w:ascii="GHEA Grapalat" w:hAnsi="GHEA Grapalat" w:cs="Sylfaen"/>
          <w:sz w:val="20"/>
          <w:lang w:val="hy-AM"/>
        </w:rPr>
        <w:t>առաջարկությանառկայությանդեպքում</w:t>
      </w:r>
      <w:r w:rsidRPr="00A71D81">
        <w:rPr>
          <w:rFonts w:ascii="GHEA Grapalat" w:hAnsi="GHEA Grapalat" w:cs="Times Armenian"/>
          <w:sz w:val="20"/>
          <w:lang w:val="pt-BR"/>
        </w:rPr>
        <w:t>,</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Sylfaen"/>
          <w:sz w:val="20"/>
          <w:lang w:val="hy-AM"/>
        </w:rPr>
        <w:t>մոտչիվերացել</w:t>
      </w:r>
      <w:r w:rsidRPr="00A71D81">
        <w:rPr>
          <w:rFonts w:ascii="GHEA Grapalat" w:hAnsi="GHEA Grapalat" w:cs="Times Armenian"/>
          <w:sz w:val="20"/>
        </w:rPr>
        <w:t>ապրանքի</w:t>
      </w:r>
      <w:r w:rsidRPr="00A71D81">
        <w:rPr>
          <w:rFonts w:ascii="GHEA Grapalat" w:hAnsi="GHEA Grapalat" w:cs="Sylfaen"/>
          <w:sz w:val="20"/>
          <w:lang w:val="hy-AM"/>
        </w:rPr>
        <w:t>օգտագործմանպահանջը</w:t>
      </w:r>
      <w:r w:rsidR="00DB0602" w:rsidRPr="00A71D81">
        <w:rPr>
          <w:rFonts w:ascii="GHEA Grapalat" w:hAnsi="GHEA Grapalat" w:cs="Sylfaen"/>
          <w:sz w:val="20"/>
          <w:lang w:val="pt-BR"/>
        </w:rPr>
        <w:t>,</w:t>
      </w:r>
      <w:r w:rsidR="002877FC" w:rsidRPr="00A71D81">
        <w:rPr>
          <w:rFonts w:ascii="GHEA Grapalat" w:hAnsi="GHEA Grapalat" w:cs="Sylfaen"/>
          <w:sz w:val="20"/>
        </w:rPr>
        <w:t>իսկՎաճառողիառաջարկությունըներկայացվելէոչուշ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քանպայմանագրովիսկզբանեմատակարարմանհամարսահմանվածժամկետըլրանալուցառնվազն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օրացուցայինօրառաջ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րմանժամկետըկարողէերկարաձգվել</w:t>
      </w:r>
      <w:r w:rsidRPr="00A71D81">
        <w:rPr>
          <w:rFonts w:ascii="GHEA Grapalat" w:hAnsi="GHEA Grapalat" w:cs="Times Armenian"/>
          <w:sz w:val="20"/>
        </w:rPr>
        <w:t>մեկանգամ</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օրացուցայինօրով</w:t>
      </w:r>
      <w:r w:rsidRPr="00A71D81">
        <w:rPr>
          <w:rFonts w:ascii="GHEA Grapalat" w:hAnsi="GHEA Grapalat" w:cs="Sylfaen"/>
          <w:sz w:val="20"/>
          <w:lang w:val="pt-BR"/>
        </w:rPr>
        <w:t xml:space="preserve">, </w:t>
      </w:r>
      <w:r w:rsidRPr="00A71D81">
        <w:rPr>
          <w:rFonts w:ascii="GHEA Grapalat" w:hAnsi="GHEA Grapalat" w:cs="Sylfaen"/>
          <w:sz w:val="20"/>
        </w:rPr>
        <w:t>բայցոչավելքանպայմանագրովսահմանվածժամկետնէ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1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7"/>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 xml:space="preserve">ըփոխարինվում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af6"/>
          <w:rFonts w:ascii="GHEA Grapalat" w:hAnsi="GHEA Grapalat"/>
          <w:color w:val="FFFFFF"/>
          <w:sz w:val="20"/>
          <w:szCs w:val="20"/>
          <w:lang w:val="hy-AM" w:eastAsia="ru-RU"/>
        </w:rPr>
        <w:footnoteReference w:id="20"/>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733BC8">
      <w:pPr>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733BC8" w:rsidRDefault="00071D1C" w:rsidP="00EF3662">
            <w:pPr>
              <w:jc w:val="center"/>
              <w:rPr>
                <w:rFonts w:ascii="GHEA Grapalat" w:hAnsi="GHEA Grapalat"/>
                <w:sz w:val="22"/>
                <w:szCs w:val="22"/>
                <w:u w:val="single"/>
                <w:lang w:val="hy-AM"/>
              </w:rPr>
            </w:pPr>
          </w:p>
          <w:p w:rsidR="00733BC8" w:rsidRPr="005359E3" w:rsidRDefault="00733BC8" w:rsidP="00733BC8">
            <w:pPr>
              <w:jc w:val="center"/>
              <w:rPr>
                <w:rFonts w:ascii="Sylfaen" w:hAnsi="Sylfaen"/>
                <w:sz w:val="20"/>
                <w:szCs w:val="20"/>
                <w:lang w:val="hy-AM"/>
              </w:rPr>
            </w:pPr>
            <w:r w:rsidRPr="005359E3">
              <w:rPr>
                <w:rFonts w:ascii="Sylfaen" w:hAnsi="Sylfaen"/>
                <w:sz w:val="20"/>
                <w:szCs w:val="20"/>
                <w:lang w:val="hy-AM"/>
              </w:rPr>
              <w:t>&lt;&lt; Գոռավանի Գոռ ՆՈՒՀ&gt;&gt; ՀՈԱԿ</w:t>
            </w:r>
          </w:p>
          <w:p w:rsidR="00733BC8" w:rsidRPr="00733BC8" w:rsidRDefault="00733BC8" w:rsidP="00733BC8">
            <w:pPr>
              <w:jc w:val="center"/>
              <w:rPr>
                <w:rFonts w:ascii="Sylfaen" w:hAnsi="Sylfaen"/>
                <w:sz w:val="20"/>
                <w:szCs w:val="20"/>
                <w:lang w:val="hy-AM"/>
              </w:rPr>
            </w:pPr>
            <w:r w:rsidRPr="005359E3">
              <w:rPr>
                <w:rFonts w:ascii="Sylfaen" w:hAnsi="Sylfaen"/>
                <w:sz w:val="20"/>
                <w:szCs w:val="20"/>
                <w:lang w:val="hy-AM"/>
              </w:rPr>
              <w:t>գ.</w:t>
            </w:r>
            <w:r w:rsidRPr="00733BC8">
              <w:rPr>
                <w:rFonts w:ascii="Sylfaen" w:hAnsi="Sylfaen"/>
                <w:sz w:val="20"/>
                <w:szCs w:val="20"/>
                <w:lang w:val="hy-AM"/>
              </w:rPr>
              <w:t xml:space="preserve"> Գոռավան</w:t>
            </w:r>
            <w:r w:rsidRPr="005359E3">
              <w:rPr>
                <w:rFonts w:ascii="Sylfaen" w:hAnsi="Sylfaen"/>
                <w:sz w:val="20"/>
                <w:szCs w:val="20"/>
                <w:lang w:val="hy-AM"/>
              </w:rPr>
              <w:t xml:space="preserve">  </w:t>
            </w:r>
            <w:r w:rsidRPr="00733BC8">
              <w:rPr>
                <w:rFonts w:ascii="Sylfaen" w:hAnsi="Sylfaen"/>
                <w:sz w:val="20"/>
                <w:szCs w:val="20"/>
                <w:lang w:val="hy-AM"/>
              </w:rPr>
              <w:t>Գ. Մարզպետունի 7</w:t>
            </w:r>
          </w:p>
          <w:p w:rsidR="00733BC8" w:rsidRPr="005359E3" w:rsidRDefault="00733BC8" w:rsidP="00733BC8">
            <w:pPr>
              <w:jc w:val="center"/>
              <w:rPr>
                <w:rFonts w:ascii="Sylfaen" w:hAnsi="Sylfaen"/>
                <w:sz w:val="20"/>
                <w:szCs w:val="20"/>
                <w:lang w:val="hy-AM"/>
              </w:rPr>
            </w:pPr>
            <w:r w:rsidRPr="005359E3">
              <w:rPr>
                <w:rFonts w:ascii="Sylfaen" w:hAnsi="Sylfaen"/>
                <w:sz w:val="20"/>
                <w:szCs w:val="20"/>
                <w:lang w:val="hy-AM"/>
              </w:rPr>
              <w:t>ԱԿԲԱ ԲԱՆԿ ՓԲԸ   Վեդի մասնաճյուղ</w:t>
            </w:r>
          </w:p>
          <w:p w:rsidR="00733BC8" w:rsidRPr="005359E3" w:rsidRDefault="00733BC8" w:rsidP="00733BC8">
            <w:pPr>
              <w:jc w:val="center"/>
              <w:rPr>
                <w:rFonts w:ascii="Sylfaen" w:hAnsi="Sylfaen"/>
                <w:sz w:val="20"/>
                <w:szCs w:val="20"/>
                <w:lang w:val="hy-AM"/>
              </w:rPr>
            </w:pPr>
            <w:r w:rsidRPr="005359E3">
              <w:rPr>
                <w:rFonts w:ascii="Sylfaen" w:hAnsi="Sylfaen"/>
                <w:sz w:val="20"/>
                <w:szCs w:val="20"/>
                <w:lang w:val="hy-AM"/>
              </w:rPr>
              <w:t>Հ/Հ  220121660066000</w:t>
            </w:r>
          </w:p>
          <w:p w:rsidR="00733BC8" w:rsidRPr="005359E3" w:rsidRDefault="00733BC8" w:rsidP="00733BC8">
            <w:pPr>
              <w:jc w:val="center"/>
              <w:rPr>
                <w:rFonts w:ascii="Sylfaen" w:hAnsi="Sylfaen"/>
                <w:sz w:val="20"/>
                <w:szCs w:val="20"/>
                <w:lang w:val="hy-AM"/>
              </w:rPr>
            </w:pPr>
            <w:r w:rsidRPr="005359E3">
              <w:rPr>
                <w:rFonts w:ascii="Sylfaen" w:hAnsi="Sylfaen"/>
                <w:sz w:val="20"/>
                <w:szCs w:val="20"/>
                <w:lang w:val="hy-AM"/>
              </w:rPr>
              <w:t>ՀՎՀՀ  04111684</w:t>
            </w:r>
          </w:p>
          <w:p w:rsidR="00733BC8" w:rsidRPr="005359E3" w:rsidRDefault="00733BC8" w:rsidP="00733BC8">
            <w:pPr>
              <w:jc w:val="center"/>
              <w:rPr>
                <w:rFonts w:ascii="Sylfaen" w:hAnsi="Sylfaen"/>
                <w:sz w:val="20"/>
                <w:szCs w:val="20"/>
                <w:lang w:val="hy-AM"/>
              </w:rPr>
            </w:pPr>
            <w:r w:rsidRPr="005359E3">
              <w:rPr>
                <w:rFonts w:ascii="Sylfaen" w:hAnsi="Sylfaen"/>
                <w:sz w:val="20"/>
                <w:szCs w:val="20"/>
                <w:lang w:val="hy-AM"/>
              </w:rPr>
              <w:t>Տնօրեն `   Մ. Պ</w:t>
            </w:r>
            <w:r w:rsidRPr="00D44D52">
              <w:rPr>
                <w:rFonts w:ascii="Sylfaen" w:hAnsi="Sylfaen"/>
                <w:sz w:val="20"/>
                <w:szCs w:val="20"/>
                <w:lang w:val="hy-AM"/>
              </w:rPr>
              <w:t>ետրոս</w:t>
            </w:r>
            <w:r w:rsidRPr="005359E3">
              <w:rPr>
                <w:rFonts w:ascii="Sylfaen" w:hAnsi="Sylfaen"/>
                <w:sz w:val="20"/>
                <w:szCs w:val="20"/>
                <w:lang w:val="hy-AM"/>
              </w:rPr>
              <w:t>յան</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D44D52" w:rsidRDefault="00071D1C" w:rsidP="00EF3662">
            <w:pPr>
              <w:jc w:val="center"/>
              <w:rPr>
                <w:rFonts w:ascii="GHEA Grapalat" w:hAnsi="GHEA Grapalat"/>
                <w:sz w:val="18"/>
                <w:szCs w:val="18"/>
                <w:lang w:val="hy-AM"/>
              </w:rPr>
            </w:pPr>
            <w:r w:rsidRPr="00D44D52">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D44D52">
              <w:rPr>
                <w:rFonts w:ascii="GHEA Grapalat" w:hAnsi="GHEA Grapalat"/>
                <w:sz w:val="18"/>
                <w:szCs w:val="18"/>
                <w:lang w:val="hy-AM"/>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150627" w:rsidRPr="00D44D52">
        <w:rPr>
          <w:rFonts w:ascii="GHEA Grapalat" w:hAnsi="GHEA Grapalat"/>
          <w:i/>
          <w:sz w:val="18"/>
          <w:lang w:val="hy-AM"/>
        </w:rPr>
        <w:t>23</w:t>
      </w:r>
      <w:r w:rsidRPr="00A71D81">
        <w:rPr>
          <w:rFonts w:ascii="GHEA Grapalat" w:hAnsi="GHEA Grapalat"/>
          <w:i/>
          <w:sz w:val="18"/>
          <w:lang w:val="hy-AM"/>
        </w:rPr>
        <w:t xml:space="preserve">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52"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1276"/>
        <w:gridCol w:w="1559"/>
        <w:gridCol w:w="1134"/>
        <w:gridCol w:w="3402"/>
        <w:gridCol w:w="567"/>
        <w:gridCol w:w="709"/>
        <w:gridCol w:w="1417"/>
        <w:gridCol w:w="993"/>
        <w:gridCol w:w="2268"/>
        <w:gridCol w:w="992"/>
        <w:gridCol w:w="1472"/>
        <w:gridCol w:w="10"/>
        <w:gridCol w:w="28"/>
      </w:tblGrid>
      <w:tr w:rsidR="00071D1C" w:rsidRPr="00A71D81" w:rsidTr="00727C2E">
        <w:tc>
          <w:tcPr>
            <w:tcW w:w="16352" w:type="dxa"/>
            <w:gridSpan w:val="14"/>
          </w:tcPr>
          <w:p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727C2E" w:rsidRPr="00A71D81" w:rsidTr="00CA5835">
        <w:trPr>
          <w:gridAfter w:val="2"/>
          <w:wAfter w:w="38" w:type="dxa"/>
          <w:trHeight w:val="219"/>
        </w:trPr>
        <w:tc>
          <w:tcPr>
            <w:tcW w:w="525" w:type="dxa"/>
            <w:vMerge w:val="restart"/>
            <w:vAlign w:val="center"/>
          </w:tcPr>
          <w:p w:rsidR="00071D1C" w:rsidRPr="00727C2E" w:rsidRDefault="00071D1C" w:rsidP="00EF3662">
            <w:pPr>
              <w:jc w:val="center"/>
              <w:rPr>
                <w:rFonts w:ascii="GHEA Grapalat" w:hAnsi="GHEA Grapalat"/>
                <w:sz w:val="16"/>
                <w:szCs w:val="16"/>
              </w:rPr>
            </w:pPr>
            <w:r w:rsidRPr="00727C2E">
              <w:rPr>
                <w:rFonts w:ascii="GHEA Grapalat" w:hAnsi="GHEA Grapalat"/>
                <w:sz w:val="16"/>
                <w:szCs w:val="16"/>
              </w:rPr>
              <w:t>հրավերով նախատեսված չափաբաժնի համարը</w:t>
            </w:r>
          </w:p>
        </w:tc>
        <w:tc>
          <w:tcPr>
            <w:tcW w:w="1276"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559"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134" w:type="dxa"/>
            <w:vMerge w:val="restart"/>
            <w:vAlign w:val="center"/>
          </w:tcPr>
          <w:p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3402"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567"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709"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417"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993"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4732" w:type="dxa"/>
            <w:gridSpan w:val="3"/>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150627" w:rsidRPr="00A71D81" w:rsidTr="00CA5835">
        <w:trPr>
          <w:gridAfter w:val="2"/>
          <w:wAfter w:w="38" w:type="dxa"/>
          <w:trHeight w:val="445"/>
        </w:trPr>
        <w:tc>
          <w:tcPr>
            <w:tcW w:w="525" w:type="dxa"/>
            <w:vMerge/>
            <w:vAlign w:val="center"/>
          </w:tcPr>
          <w:p w:rsidR="00071D1C" w:rsidRPr="00A71D81" w:rsidRDefault="00071D1C" w:rsidP="00EF3662">
            <w:pPr>
              <w:jc w:val="center"/>
              <w:rPr>
                <w:rFonts w:ascii="GHEA Grapalat" w:hAnsi="GHEA Grapalat"/>
                <w:sz w:val="18"/>
              </w:rPr>
            </w:pPr>
          </w:p>
        </w:tc>
        <w:tc>
          <w:tcPr>
            <w:tcW w:w="1276" w:type="dxa"/>
            <w:vMerge/>
            <w:vAlign w:val="center"/>
          </w:tcPr>
          <w:p w:rsidR="00071D1C" w:rsidRPr="00A71D81" w:rsidRDefault="00071D1C" w:rsidP="00EF3662">
            <w:pPr>
              <w:jc w:val="center"/>
              <w:rPr>
                <w:rFonts w:ascii="GHEA Grapalat" w:hAnsi="GHEA Grapalat"/>
                <w:sz w:val="18"/>
              </w:rPr>
            </w:pPr>
          </w:p>
        </w:tc>
        <w:tc>
          <w:tcPr>
            <w:tcW w:w="1559" w:type="dxa"/>
            <w:vMerge/>
            <w:vAlign w:val="center"/>
          </w:tcPr>
          <w:p w:rsidR="00071D1C" w:rsidRPr="00A71D81" w:rsidRDefault="00071D1C" w:rsidP="00EF3662">
            <w:pPr>
              <w:jc w:val="center"/>
              <w:rPr>
                <w:rFonts w:ascii="GHEA Grapalat" w:hAnsi="GHEA Grapalat"/>
                <w:sz w:val="18"/>
              </w:rPr>
            </w:pPr>
          </w:p>
        </w:tc>
        <w:tc>
          <w:tcPr>
            <w:tcW w:w="1134" w:type="dxa"/>
            <w:vMerge/>
            <w:vAlign w:val="center"/>
          </w:tcPr>
          <w:p w:rsidR="00071D1C" w:rsidRPr="00A71D81" w:rsidRDefault="00071D1C" w:rsidP="00EF3662">
            <w:pPr>
              <w:jc w:val="center"/>
              <w:rPr>
                <w:rFonts w:ascii="GHEA Grapalat" w:hAnsi="GHEA Grapalat"/>
                <w:sz w:val="18"/>
              </w:rPr>
            </w:pPr>
          </w:p>
        </w:tc>
        <w:tc>
          <w:tcPr>
            <w:tcW w:w="3402" w:type="dxa"/>
            <w:vMerge/>
            <w:vAlign w:val="center"/>
          </w:tcPr>
          <w:p w:rsidR="00071D1C" w:rsidRPr="00A71D81" w:rsidRDefault="00071D1C" w:rsidP="00EF3662">
            <w:pPr>
              <w:jc w:val="center"/>
              <w:rPr>
                <w:rFonts w:ascii="GHEA Grapalat" w:hAnsi="GHEA Grapalat"/>
                <w:sz w:val="18"/>
              </w:rPr>
            </w:pPr>
          </w:p>
        </w:tc>
        <w:tc>
          <w:tcPr>
            <w:tcW w:w="567" w:type="dxa"/>
            <w:vMerge/>
            <w:vAlign w:val="center"/>
          </w:tcPr>
          <w:p w:rsidR="00071D1C" w:rsidRPr="00A71D81" w:rsidRDefault="00071D1C" w:rsidP="00EF3662">
            <w:pPr>
              <w:jc w:val="center"/>
              <w:rPr>
                <w:rFonts w:ascii="GHEA Grapalat" w:hAnsi="GHEA Grapalat"/>
                <w:sz w:val="18"/>
              </w:rPr>
            </w:pPr>
          </w:p>
        </w:tc>
        <w:tc>
          <w:tcPr>
            <w:tcW w:w="709" w:type="dxa"/>
            <w:vMerge/>
            <w:vAlign w:val="center"/>
          </w:tcPr>
          <w:p w:rsidR="00071D1C" w:rsidRPr="00A71D81" w:rsidRDefault="00071D1C" w:rsidP="00EF3662">
            <w:pPr>
              <w:jc w:val="center"/>
              <w:rPr>
                <w:rFonts w:ascii="GHEA Grapalat" w:hAnsi="GHEA Grapalat"/>
                <w:sz w:val="18"/>
              </w:rPr>
            </w:pPr>
          </w:p>
        </w:tc>
        <w:tc>
          <w:tcPr>
            <w:tcW w:w="1417" w:type="dxa"/>
            <w:vMerge/>
            <w:vAlign w:val="center"/>
          </w:tcPr>
          <w:p w:rsidR="00071D1C" w:rsidRPr="00A71D81" w:rsidRDefault="00071D1C" w:rsidP="00EF3662">
            <w:pPr>
              <w:jc w:val="center"/>
              <w:rPr>
                <w:rFonts w:ascii="GHEA Grapalat" w:hAnsi="GHEA Grapalat"/>
                <w:sz w:val="18"/>
              </w:rPr>
            </w:pPr>
          </w:p>
        </w:tc>
        <w:tc>
          <w:tcPr>
            <w:tcW w:w="993" w:type="dxa"/>
            <w:vMerge/>
            <w:vAlign w:val="center"/>
          </w:tcPr>
          <w:p w:rsidR="00071D1C" w:rsidRPr="00A71D81" w:rsidRDefault="00071D1C" w:rsidP="00EF3662">
            <w:pPr>
              <w:jc w:val="center"/>
              <w:rPr>
                <w:rFonts w:ascii="GHEA Grapalat" w:hAnsi="GHEA Grapalat"/>
                <w:sz w:val="18"/>
              </w:rPr>
            </w:pPr>
          </w:p>
        </w:tc>
        <w:tc>
          <w:tcPr>
            <w:tcW w:w="2268"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992"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472" w:type="dxa"/>
            <w:vAlign w:val="center"/>
          </w:tcPr>
          <w:p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rsidR="00700C81" w:rsidRPr="00A71D81" w:rsidRDefault="00700C81" w:rsidP="00EF3662">
            <w:pPr>
              <w:jc w:val="center"/>
              <w:rPr>
                <w:rFonts w:ascii="GHEA Grapalat" w:hAnsi="GHEA Grapalat"/>
                <w:sz w:val="18"/>
              </w:rPr>
            </w:pPr>
          </w:p>
        </w:tc>
      </w:tr>
      <w:tr w:rsidR="005359E3" w:rsidRPr="00A71D81" w:rsidTr="00CA5835">
        <w:trPr>
          <w:gridAfter w:val="2"/>
          <w:wAfter w:w="38" w:type="dxa"/>
          <w:trHeight w:val="246"/>
        </w:trPr>
        <w:tc>
          <w:tcPr>
            <w:tcW w:w="525" w:type="dxa"/>
            <w:vAlign w:val="bottom"/>
          </w:tcPr>
          <w:p w:rsidR="005359E3" w:rsidRDefault="005359E3" w:rsidP="005359E3">
            <w:pPr>
              <w:jc w:val="center"/>
              <w:rPr>
                <w:rFonts w:ascii="Calibri" w:hAnsi="Calibri"/>
                <w:color w:val="000000"/>
                <w:sz w:val="20"/>
                <w:szCs w:val="20"/>
              </w:rPr>
            </w:pPr>
            <w:r>
              <w:rPr>
                <w:rFonts w:ascii="Calibri" w:hAnsi="Calibri"/>
                <w:color w:val="000000"/>
                <w:sz w:val="20"/>
                <w:szCs w:val="20"/>
              </w:rPr>
              <w:t>1</w:t>
            </w:r>
          </w:p>
        </w:tc>
        <w:tc>
          <w:tcPr>
            <w:tcW w:w="1276" w:type="dxa"/>
            <w:vAlign w:val="bottom"/>
          </w:tcPr>
          <w:p w:rsidR="005359E3" w:rsidRDefault="005359E3" w:rsidP="005359E3">
            <w:pPr>
              <w:jc w:val="center"/>
              <w:rPr>
                <w:rFonts w:ascii="Arial LatArm" w:hAnsi="Arial LatArm"/>
                <w:sz w:val="20"/>
                <w:szCs w:val="20"/>
              </w:rPr>
            </w:pPr>
            <w:r>
              <w:rPr>
                <w:rFonts w:ascii="Arial LatArm" w:hAnsi="Arial LatArm"/>
                <w:sz w:val="20"/>
                <w:szCs w:val="20"/>
              </w:rPr>
              <w:t>15612180</w:t>
            </w:r>
          </w:p>
        </w:tc>
        <w:tc>
          <w:tcPr>
            <w:tcW w:w="1559" w:type="dxa"/>
            <w:vAlign w:val="bottom"/>
          </w:tcPr>
          <w:p w:rsidR="005359E3" w:rsidRDefault="005359E3" w:rsidP="005359E3">
            <w:pPr>
              <w:jc w:val="center"/>
              <w:rPr>
                <w:rFonts w:ascii="Arial LatArm" w:hAnsi="Arial LatArm"/>
                <w:sz w:val="20"/>
                <w:szCs w:val="20"/>
              </w:rPr>
            </w:pPr>
            <w:r>
              <w:rPr>
                <w:rFonts w:ascii="Sylfaen" w:hAnsi="Sylfaen" w:cs="Sylfaen"/>
                <w:sz w:val="20"/>
                <w:szCs w:val="20"/>
              </w:rPr>
              <w:t>Ալյուր</w:t>
            </w:r>
          </w:p>
        </w:tc>
        <w:tc>
          <w:tcPr>
            <w:tcW w:w="1134" w:type="dxa"/>
          </w:tcPr>
          <w:p w:rsidR="005359E3" w:rsidRPr="00A71D81" w:rsidRDefault="005359E3" w:rsidP="005359E3">
            <w:pPr>
              <w:jc w:val="center"/>
              <w:rPr>
                <w:rFonts w:ascii="GHEA Grapalat" w:hAnsi="GHEA Grapalat"/>
                <w:sz w:val="20"/>
              </w:rPr>
            </w:pPr>
            <w:r w:rsidRPr="00727C2E">
              <w:rPr>
                <w:rFonts w:ascii="Sylfaen" w:hAnsi="Sylfaen"/>
                <w:sz w:val="16"/>
                <w:szCs w:val="16"/>
              </w:rPr>
              <w:t xml:space="preserve">ՀՀ կամ </w:t>
            </w:r>
            <w:r w:rsidRPr="00727C2E">
              <w:rPr>
                <w:rFonts w:ascii="Sylfaen" w:hAnsi="Sylfaen"/>
                <w:sz w:val="16"/>
                <w:szCs w:val="16"/>
                <w:lang w:val="ru-RU"/>
              </w:rPr>
              <w:t>համարժեք</w:t>
            </w:r>
          </w:p>
        </w:tc>
        <w:tc>
          <w:tcPr>
            <w:tcW w:w="3402" w:type="dxa"/>
          </w:tcPr>
          <w:p w:rsidR="005359E3" w:rsidRPr="00727C2E" w:rsidRDefault="005359E3" w:rsidP="005359E3">
            <w:pPr>
              <w:jc w:val="center"/>
              <w:rPr>
                <w:rFonts w:ascii="Sylfaen" w:hAnsi="Sylfaen"/>
                <w:sz w:val="16"/>
                <w:szCs w:val="16"/>
              </w:rPr>
            </w:pPr>
            <w:r w:rsidRPr="00727C2E">
              <w:rPr>
                <w:rFonts w:ascii="Sylfaen" w:hAnsi="Sylfaen"/>
                <w:sz w:val="16"/>
                <w:szCs w:val="16"/>
              </w:rPr>
              <w:t>Ցորենի ալյուր բարձր տեսակի , առանց կողմնակի համի և հոտի</w:t>
            </w:r>
            <w:r>
              <w:rPr>
                <w:rFonts w:ascii="Sylfaen" w:hAnsi="Sylfaen"/>
                <w:sz w:val="16"/>
                <w:szCs w:val="16"/>
              </w:rPr>
              <w:t xml:space="preserve">, ճերմակ </w:t>
            </w:r>
            <w:r w:rsidRPr="00727C2E">
              <w:rPr>
                <w:rFonts w:ascii="Sylfaen" w:hAnsi="Sylfaen"/>
                <w:sz w:val="16"/>
                <w:szCs w:val="16"/>
              </w:rPr>
              <w:t xml:space="preserve">: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w:t>
            </w:r>
          </w:p>
        </w:tc>
        <w:tc>
          <w:tcPr>
            <w:tcW w:w="567" w:type="dxa"/>
            <w:vAlign w:val="bottom"/>
          </w:tcPr>
          <w:p w:rsidR="005359E3" w:rsidRDefault="005359E3" w:rsidP="005359E3">
            <w:pPr>
              <w:jc w:val="center"/>
              <w:rPr>
                <w:rFonts w:ascii="Arial LatArm" w:hAnsi="Arial LatArm"/>
                <w:sz w:val="20"/>
                <w:szCs w:val="20"/>
              </w:rPr>
            </w:pPr>
            <w:r>
              <w:rPr>
                <w:rFonts w:ascii="Sylfaen" w:hAnsi="Sylfaen" w:cs="Sylfaen"/>
                <w:sz w:val="20"/>
                <w:szCs w:val="20"/>
              </w:rPr>
              <w:t>կգ</w:t>
            </w:r>
          </w:p>
        </w:tc>
        <w:tc>
          <w:tcPr>
            <w:tcW w:w="709" w:type="dxa"/>
            <w:vAlign w:val="bottom"/>
          </w:tcPr>
          <w:p w:rsidR="005359E3" w:rsidRPr="00C056C0" w:rsidRDefault="005359E3" w:rsidP="005359E3">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35000</w:t>
            </w:r>
          </w:p>
        </w:tc>
        <w:tc>
          <w:tcPr>
            <w:tcW w:w="993"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100</w:t>
            </w:r>
          </w:p>
        </w:tc>
        <w:tc>
          <w:tcPr>
            <w:tcW w:w="2268" w:type="dxa"/>
          </w:tcPr>
          <w:p w:rsidR="005359E3" w:rsidRPr="00A71D81" w:rsidRDefault="00733BC8" w:rsidP="005359E3">
            <w:pPr>
              <w:jc w:val="center"/>
              <w:rPr>
                <w:rFonts w:ascii="GHEA Grapalat" w:hAnsi="GHEA Grapalat"/>
                <w:sz w:val="20"/>
              </w:rPr>
            </w:pPr>
            <w:r>
              <w:rPr>
                <w:rFonts w:ascii="GHEA Grapalat" w:hAnsi="GHEA Grapalat"/>
                <w:sz w:val="20"/>
              </w:rPr>
              <w:t xml:space="preserve">գ. Գոռավան, Գևորգ Մարզպետունի 7 </w:t>
            </w:r>
          </w:p>
        </w:tc>
        <w:tc>
          <w:tcPr>
            <w:tcW w:w="992"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100</w:t>
            </w:r>
          </w:p>
        </w:tc>
        <w:tc>
          <w:tcPr>
            <w:tcW w:w="1472" w:type="dxa"/>
          </w:tcPr>
          <w:p w:rsidR="005359E3" w:rsidRDefault="005359E3" w:rsidP="005359E3">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5359E3" w:rsidRPr="00A71D81" w:rsidTr="00CA5835">
        <w:trPr>
          <w:gridAfter w:val="1"/>
          <w:wAfter w:w="28" w:type="dxa"/>
          <w:trHeight w:val="70"/>
        </w:trPr>
        <w:tc>
          <w:tcPr>
            <w:tcW w:w="525" w:type="dxa"/>
            <w:vAlign w:val="bottom"/>
          </w:tcPr>
          <w:p w:rsidR="005359E3" w:rsidRDefault="005359E3" w:rsidP="005359E3">
            <w:pPr>
              <w:jc w:val="center"/>
              <w:rPr>
                <w:rFonts w:ascii="Calibri" w:hAnsi="Calibri"/>
                <w:color w:val="000000"/>
                <w:sz w:val="20"/>
                <w:szCs w:val="20"/>
              </w:rPr>
            </w:pPr>
            <w:r>
              <w:rPr>
                <w:rFonts w:ascii="Calibri" w:hAnsi="Calibri"/>
                <w:color w:val="000000"/>
                <w:sz w:val="20"/>
                <w:szCs w:val="20"/>
              </w:rPr>
              <w:t>2</w:t>
            </w:r>
          </w:p>
        </w:tc>
        <w:tc>
          <w:tcPr>
            <w:tcW w:w="1276" w:type="dxa"/>
            <w:vAlign w:val="bottom"/>
          </w:tcPr>
          <w:p w:rsidR="005359E3" w:rsidRDefault="005359E3" w:rsidP="005359E3">
            <w:pPr>
              <w:jc w:val="center"/>
              <w:rPr>
                <w:rFonts w:ascii="Arial LatArm" w:hAnsi="Arial LatArm"/>
                <w:sz w:val="20"/>
                <w:szCs w:val="20"/>
              </w:rPr>
            </w:pPr>
            <w:r>
              <w:rPr>
                <w:rFonts w:ascii="Arial LatArm" w:hAnsi="Arial LatArm"/>
                <w:sz w:val="20"/>
                <w:szCs w:val="20"/>
              </w:rPr>
              <w:t>15811100</w:t>
            </w:r>
          </w:p>
        </w:tc>
        <w:tc>
          <w:tcPr>
            <w:tcW w:w="1559" w:type="dxa"/>
            <w:vAlign w:val="center"/>
          </w:tcPr>
          <w:p w:rsidR="005359E3" w:rsidRDefault="005359E3" w:rsidP="005359E3">
            <w:pPr>
              <w:jc w:val="center"/>
              <w:rPr>
                <w:rFonts w:ascii="Arial LatArm" w:hAnsi="Arial LatArm"/>
                <w:sz w:val="20"/>
                <w:szCs w:val="20"/>
              </w:rPr>
            </w:pPr>
            <w:r>
              <w:rPr>
                <w:rFonts w:ascii="Sylfaen" w:hAnsi="Sylfaen" w:cs="Sylfaen"/>
                <w:sz w:val="20"/>
                <w:szCs w:val="20"/>
              </w:rPr>
              <w:t>Հաց</w:t>
            </w:r>
          </w:p>
        </w:tc>
        <w:tc>
          <w:tcPr>
            <w:tcW w:w="1134" w:type="dxa"/>
          </w:tcPr>
          <w:p w:rsidR="005359E3" w:rsidRDefault="005359E3" w:rsidP="005359E3">
            <w:r w:rsidRPr="00215993">
              <w:rPr>
                <w:rFonts w:ascii="Sylfaen" w:hAnsi="Sylfaen"/>
                <w:sz w:val="16"/>
                <w:szCs w:val="16"/>
              </w:rPr>
              <w:t xml:space="preserve">ՀՀ կամ </w:t>
            </w:r>
            <w:r w:rsidRPr="00215993">
              <w:rPr>
                <w:rFonts w:ascii="Sylfaen" w:hAnsi="Sylfaen"/>
                <w:sz w:val="16"/>
                <w:szCs w:val="16"/>
                <w:lang w:val="ru-RU"/>
              </w:rPr>
              <w:t>համարժեք</w:t>
            </w:r>
          </w:p>
        </w:tc>
        <w:tc>
          <w:tcPr>
            <w:tcW w:w="3402" w:type="dxa"/>
          </w:tcPr>
          <w:p w:rsidR="005359E3" w:rsidRPr="00727C2E" w:rsidRDefault="005359E3" w:rsidP="005359E3">
            <w:pPr>
              <w:jc w:val="center"/>
              <w:rPr>
                <w:rFonts w:ascii="Sylfaen" w:hAnsi="Sylfaen"/>
                <w:sz w:val="16"/>
                <w:szCs w:val="16"/>
              </w:rPr>
            </w:pPr>
            <w:r w:rsidRPr="00727C2E">
              <w:rPr>
                <w:rFonts w:ascii="Sylfaen" w:hAnsi="Sylfaen"/>
                <w:sz w:val="16"/>
                <w:szCs w:val="16"/>
              </w:rPr>
              <w:t>Ցորենի բարձր  տեսակի ալյուրից պատրաստված մատնաքաշ։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w:t>
            </w:r>
          </w:p>
        </w:tc>
        <w:tc>
          <w:tcPr>
            <w:tcW w:w="567" w:type="dxa"/>
            <w:vAlign w:val="bottom"/>
          </w:tcPr>
          <w:p w:rsidR="005359E3" w:rsidRDefault="005359E3" w:rsidP="005359E3">
            <w:pPr>
              <w:jc w:val="center"/>
              <w:rPr>
                <w:rFonts w:ascii="Arial LatArm" w:hAnsi="Arial LatArm"/>
                <w:sz w:val="20"/>
                <w:szCs w:val="20"/>
              </w:rPr>
            </w:pPr>
            <w:r>
              <w:rPr>
                <w:rFonts w:ascii="Sylfaen" w:hAnsi="Sylfaen" w:cs="Sylfaen"/>
                <w:sz w:val="20"/>
                <w:szCs w:val="20"/>
              </w:rPr>
              <w:t>կգ</w:t>
            </w:r>
          </w:p>
        </w:tc>
        <w:tc>
          <w:tcPr>
            <w:tcW w:w="709" w:type="dxa"/>
            <w:vAlign w:val="bottom"/>
          </w:tcPr>
          <w:p w:rsidR="005359E3" w:rsidRPr="00C056C0" w:rsidRDefault="005359E3" w:rsidP="005359E3">
            <w:pPr>
              <w:jc w:val="center"/>
              <w:rPr>
                <w:rFonts w:ascii="Arial LatArm" w:hAnsi="Arial LatArm"/>
                <w:sz w:val="20"/>
                <w:szCs w:val="20"/>
              </w:rPr>
            </w:pPr>
            <w:r w:rsidRPr="00C056C0">
              <w:rPr>
                <w:rFonts w:ascii="Arial LatArm" w:hAnsi="Arial LatArm"/>
                <w:sz w:val="20"/>
                <w:szCs w:val="20"/>
              </w:rPr>
              <w:t>400</w:t>
            </w:r>
          </w:p>
        </w:tc>
        <w:tc>
          <w:tcPr>
            <w:tcW w:w="1417"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1000000</w:t>
            </w:r>
          </w:p>
        </w:tc>
        <w:tc>
          <w:tcPr>
            <w:tcW w:w="993"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2500</w:t>
            </w:r>
          </w:p>
        </w:tc>
        <w:tc>
          <w:tcPr>
            <w:tcW w:w="2268" w:type="dxa"/>
          </w:tcPr>
          <w:p w:rsidR="005359E3" w:rsidRPr="00A71D81" w:rsidRDefault="00733BC8" w:rsidP="005359E3">
            <w:pPr>
              <w:jc w:val="center"/>
              <w:rPr>
                <w:rFonts w:ascii="GHEA Grapalat" w:hAnsi="GHEA Grapalat"/>
                <w:sz w:val="20"/>
              </w:rPr>
            </w:pPr>
            <w:r>
              <w:rPr>
                <w:rFonts w:ascii="GHEA Grapalat" w:hAnsi="GHEA Grapalat"/>
                <w:sz w:val="20"/>
              </w:rPr>
              <w:t>գ. Գոռավան, Գևորգ Մարզպետունի 7</w:t>
            </w:r>
          </w:p>
        </w:tc>
        <w:tc>
          <w:tcPr>
            <w:tcW w:w="992"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2500</w:t>
            </w:r>
          </w:p>
        </w:tc>
        <w:tc>
          <w:tcPr>
            <w:tcW w:w="1482" w:type="dxa"/>
            <w:gridSpan w:val="2"/>
          </w:tcPr>
          <w:p w:rsidR="005359E3" w:rsidRDefault="005359E3" w:rsidP="005359E3">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5359E3" w:rsidRPr="00A71D81" w:rsidTr="00CA5835">
        <w:trPr>
          <w:gridAfter w:val="1"/>
          <w:wAfter w:w="28" w:type="dxa"/>
          <w:trHeight w:val="70"/>
        </w:trPr>
        <w:tc>
          <w:tcPr>
            <w:tcW w:w="525" w:type="dxa"/>
            <w:vAlign w:val="bottom"/>
          </w:tcPr>
          <w:p w:rsidR="005359E3" w:rsidRDefault="005359E3" w:rsidP="005359E3">
            <w:pPr>
              <w:jc w:val="center"/>
              <w:rPr>
                <w:rFonts w:ascii="Calibri" w:hAnsi="Calibri"/>
                <w:color w:val="000000"/>
                <w:sz w:val="20"/>
                <w:szCs w:val="20"/>
              </w:rPr>
            </w:pPr>
            <w:r>
              <w:rPr>
                <w:rFonts w:ascii="Calibri" w:hAnsi="Calibri"/>
                <w:color w:val="000000"/>
                <w:sz w:val="20"/>
                <w:szCs w:val="20"/>
              </w:rPr>
              <w:t>3</w:t>
            </w:r>
          </w:p>
        </w:tc>
        <w:tc>
          <w:tcPr>
            <w:tcW w:w="1276" w:type="dxa"/>
            <w:vAlign w:val="bottom"/>
          </w:tcPr>
          <w:p w:rsidR="005359E3" w:rsidRDefault="005359E3" w:rsidP="005359E3">
            <w:pPr>
              <w:jc w:val="center"/>
              <w:rPr>
                <w:rFonts w:ascii="Arial LatArm" w:hAnsi="Arial LatArm"/>
                <w:sz w:val="20"/>
                <w:szCs w:val="20"/>
              </w:rPr>
            </w:pPr>
            <w:r>
              <w:rPr>
                <w:rFonts w:ascii="Arial LatArm" w:hAnsi="Arial LatArm"/>
                <w:sz w:val="20"/>
                <w:szCs w:val="20"/>
              </w:rPr>
              <w:t>15850000</w:t>
            </w:r>
          </w:p>
        </w:tc>
        <w:tc>
          <w:tcPr>
            <w:tcW w:w="1559" w:type="dxa"/>
            <w:vAlign w:val="center"/>
          </w:tcPr>
          <w:p w:rsidR="005359E3" w:rsidRDefault="005359E3" w:rsidP="005359E3">
            <w:pPr>
              <w:jc w:val="center"/>
              <w:rPr>
                <w:rFonts w:ascii="Arial LatArm" w:hAnsi="Arial LatArm"/>
                <w:sz w:val="20"/>
                <w:szCs w:val="20"/>
              </w:rPr>
            </w:pPr>
            <w:r>
              <w:rPr>
                <w:rFonts w:ascii="Sylfaen" w:hAnsi="Sylfaen" w:cs="Sylfaen"/>
                <w:sz w:val="20"/>
                <w:szCs w:val="20"/>
              </w:rPr>
              <w:t>Մակարոնեղեն</w:t>
            </w:r>
          </w:p>
        </w:tc>
        <w:tc>
          <w:tcPr>
            <w:tcW w:w="1134" w:type="dxa"/>
          </w:tcPr>
          <w:p w:rsidR="005359E3" w:rsidRDefault="005359E3" w:rsidP="005359E3">
            <w:r w:rsidRPr="00215993">
              <w:rPr>
                <w:rFonts w:ascii="Sylfaen" w:hAnsi="Sylfaen"/>
                <w:sz w:val="16"/>
                <w:szCs w:val="16"/>
              </w:rPr>
              <w:t xml:space="preserve">ՀՀ կամ </w:t>
            </w:r>
            <w:r w:rsidRPr="00215993">
              <w:rPr>
                <w:rFonts w:ascii="Sylfaen" w:hAnsi="Sylfaen"/>
                <w:sz w:val="16"/>
                <w:szCs w:val="16"/>
                <w:lang w:val="ru-RU"/>
              </w:rPr>
              <w:t>համարժեք</w:t>
            </w:r>
          </w:p>
        </w:tc>
        <w:tc>
          <w:tcPr>
            <w:tcW w:w="3402" w:type="dxa"/>
          </w:tcPr>
          <w:p w:rsidR="005359E3" w:rsidRPr="00727C2E" w:rsidRDefault="005359E3" w:rsidP="005359E3">
            <w:pPr>
              <w:jc w:val="center"/>
              <w:rPr>
                <w:rFonts w:ascii="Sylfaen" w:hAnsi="Sylfaen"/>
                <w:sz w:val="16"/>
                <w:szCs w:val="16"/>
              </w:rPr>
            </w:pPr>
            <w:r w:rsidRPr="00727C2E">
              <w:rPr>
                <w:rFonts w:ascii="Sylfaen" w:hAnsi="Sylfaen"/>
                <w:sz w:val="16"/>
                <w:szCs w:val="16"/>
              </w:rPr>
              <w:t xml:space="preserve">Միաերանգ, առանց կողմնակի համի ու հոտի, պատրաստված անդրոժ խմորից, </w:t>
            </w:r>
            <w:r w:rsidRPr="00727C2E">
              <w:rPr>
                <w:rFonts w:ascii="Sylfaen" w:hAnsi="Sylfaen"/>
                <w:sz w:val="16"/>
                <w:szCs w:val="16"/>
              </w:rPr>
              <w:lastRenderedPageBreak/>
              <w:t xml:space="preserve">կախված ալյուրի տեսակից և որակից` А (պինդ ցորենի ալյուրից), (փափուկ ապակենման ցորենի ալյուրից), B (հացաթխման ցորենի ալյուրից), չափածրարված և առանց չափածրարման, ըստ ԳՕՍՏ 875-92: Անվտանգությունը՝ ըստ N 2-III-4.9-01-2010  հիգիենիկ նորմատիվների, իսկ մակնշումը` “Սննդամթերքի անվտանգության մասին” ՀՀ օրենքի 8-րդ հոդվածի Պիտանելիության ժամկետը ոչ պակաս քան 80 %: </w:t>
            </w:r>
          </w:p>
        </w:tc>
        <w:tc>
          <w:tcPr>
            <w:tcW w:w="567" w:type="dxa"/>
            <w:vAlign w:val="bottom"/>
          </w:tcPr>
          <w:p w:rsidR="005359E3" w:rsidRDefault="005359E3" w:rsidP="005359E3">
            <w:pPr>
              <w:jc w:val="center"/>
              <w:rPr>
                <w:rFonts w:ascii="Arial LatArm" w:hAnsi="Arial LatArm"/>
                <w:sz w:val="20"/>
                <w:szCs w:val="20"/>
              </w:rPr>
            </w:pPr>
            <w:r>
              <w:rPr>
                <w:rFonts w:ascii="Sylfaen" w:hAnsi="Sylfaen" w:cs="Sylfaen"/>
                <w:sz w:val="20"/>
                <w:szCs w:val="20"/>
              </w:rPr>
              <w:lastRenderedPageBreak/>
              <w:t>կգ</w:t>
            </w:r>
          </w:p>
        </w:tc>
        <w:tc>
          <w:tcPr>
            <w:tcW w:w="709" w:type="dxa"/>
            <w:vAlign w:val="bottom"/>
          </w:tcPr>
          <w:p w:rsidR="005359E3" w:rsidRPr="00C056C0" w:rsidRDefault="005359E3" w:rsidP="005359E3">
            <w:pPr>
              <w:jc w:val="center"/>
              <w:rPr>
                <w:rFonts w:ascii="Arial LatArm" w:hAnsi="Arial LatArm"/>
                <w:sz w:val="20"/>
                <w:szCs w:val="20"/>
              </w:rPr>
            </w:pPr>
            <w:r w:rsidRPr="00C056C0">
              <w:rPr>
                <w:rFonts w:ascii="Arial LatArm" w:hAnsi="Arial LatArm"/>
                <w:sz w:val="20"/>
                <w:szCs w:val="20"/>
              </w:rPr>
              <w:t>450</w:t>
            </w:r>
          </w:p>
        </w:tc>
        <w:tc>
          <w:tcPr>
            <w:tcW w:w="1417"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117000</w:t>
            </w:r>
          </w:p>
        </w:tc>
        <w:tc>
          <w:tcPr>
            <w:tcW w:w="993"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260</w:t>
            </w:r>
          </w:p>
        </w:tc>
        <w:tc>
          <w:tcPr>
            <w:tcW w:w="2268" w:type="dxa"/>
          </w:tcPr>
          <w:p w:rsidR="005359E3" w:rsidRPr="00A71D81" w:rsidRDefault="00733BC8" w:rsidP="005359E3">
            <w:pPr>
              <w:jc w:val="center"/>
              <w:rPr>
                <w:rFonts w:ascii="GHEA Grapalat" w:hAnsi="GHEA Grapalat"/>
                <w:sz w:val="20"/>
              </w:rPr>
            </w:pPr>
            <w:r>
              <w:rPr>
                <w:rFonts w:ascii="GHEA Grapalat" w:hAnsi="GHEA Grapalat"/>
                <w:sz w:val="20"/>
              </w:rPr>
              <w:t>գ. Գոռավան, Գևորգ Մարզպետունի 7</w:t>
            </w:r>
          </w:p>
        </w:tc>
        <w:tc>
          <w:tcPr>
            <w:tcW w:w="992"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260</w:t>
            </w:r>
          </w:p>
        </w:tc>
        <w:tc>
          <w:tcPr>
            <w:tcW w:w="1482" w:type="dxa"/>
            <w:gridSpan w:val="2"/>
          </w:tcPr>
          <w:p w:rsidR="005359E3" w:rsidRDefault="005359E3" w:rsidP="005359E3">
            <w:r w:rsidRPr="002D1B1A">
              <w:rPr>
                <w:rFonts w:ascii="GHEA Grapalat" w:hAnsi="GHEA Grapalat"/>
                <w:b/>
                <w:sz w:val="16"/>
                <w:szCs w:val="16"/>
              </w:rPr>
              <w:t xml:space="preserve">Պայմանագիրըուժիմեջմտնելուց </w:t>
            </w:r>
            <w:r w:rsidRPr="002D1B1A">
              <w:rPr>
                <w:rFonts w:ascii="GHEA Grapalat" w:hAnsi="GHEA Grapalat"/>
                <w:b/>
                <w:sz w:val="16"/>
                <w:szCs w:val="16"/>
              </w:rPr>
              <w:lastRenderedPageBreak/>
              <w:t>20 օրացույցայինօրհետո--15.12.2023 թ. Համաձայնգնորդիկողմիցնախօրոքներկայացվածպատվերի</w:t>
            </w:r>
          </w:p>
        </w:tc>
      </w:tr>
      <w:tr w:rsidR="005359E3" w:rsidRPr="00A71D81" w:rsidTr="00CA5835">
        <w:trPr>
          <w:gridAfter w:val="1"/>
          <w:wAfter w:w="28" w:type="dxa"/>
          <w:trHeight w:val="70"/>
        </w:trPr>
        <w:tc>
          <w:tcPr>
            <w:tcW w:w="525" w:type="dxa"/>
            <w:vAlign w:val="bottom"/>
          </w:tcPr>
          <w:p w:rsidR="005359E3" w:rsidRDefault="005359E3" w:rsidP="005359E3">
            <w:pPr>
              <w:jc w:val="center"/>
              <w:rPr>
                <w:rFonts w:ascii="Calibri" w:hAnsi="Calibri"/>
                <w:color w:val="000000"/>
                <w:sz w:val="20"/>
                <w:szCs w:val="20"/>
              </w:rPr>
            </w:pPr>
            <w:r>
              <w:rPr>
                <w:rFonts w:ascii="Calibri" w:hAnsi="Calibri"/>
                <w:color w:val="000000"/>
                <w:sz w:val="20"/>
                <w:szCs w:val="20"/>
              </w:rPr>
              <w:lastRenderedPageBreak/>
              <w:t>4</w:t>
            </w:r>
          </w:p>
        </w:tc>
        <w:tc>
          <w:tcPr>
            <w:tcW w:w="1276" w:type="dxa"/>
            <w:vAlign w:val="bottom"/>
          </w:tcPr>
          <w:p w:rsidR="005359E3" w:rsidRDefault="005359E3" w:rsidP="005359E3">
            <w:pPr>
              <w:rPr>
                <w:rFonts w:ascii="Arial LatArm" w:hAnsi="Arial LatArm"/>
                <w:sz w:val="20"/>
                <w:szCs w:val="20"/>
              </w:rPr>
            </w:pPr>
            <w:r>
              <w:rPr>
                <w:rFonts w:ascii="Arial LatArm" w:hAnsi="Arial LatArm"/>
                <w:sz w:val="20"/>
                <w:szCs w:val="20"/>
              </w:rPr>
              <w:t>15831000</w:t>
            </w:r>
          </w:p>
        </w:tc>
        <w:tc>
          <w:tcPr>
            <w:tcW w:w="1559" w:type="dxa"/>
            <w:vAlign w:val="center"/>
          </w:tcPr>
          <w:p w:rsidR="005359E3" w:rsidRDefault="005359E3" w:rsidP="005359E3">
            <w:pPr>
              <w:jc w:val="center"/>
              <w:rPr>
                <w:rFonts w:ascii="Arial LatArm" w:hAnsi="Arial LatArm"/>
                <w:sz w:val="20"/>
                <w:szCs w:val="20"/>
              </w:rPr>
            </w:pPr>
            <w:r>
              <w:rPr>
                <w:rFonts w:ascii="Sylfaen" w:hAnsi="Sylfaen" w:cs="Sylfaen"/>
                <w:sz w:val="20"/>
                <w:szCs w:val="20"/>
              </w:rPr>
              <w:t>Շաքարավազ</w:t>
            </w:r>
          </w:p>
        </w:tc>
        <w:tc>
          <w:tcPr>
            <w:tcW w:w="1134" w:type="dxa"/>
          </w:tcPr>
          <w:p w:rsidR="005359E3" w:rsidRDefault="005359E3" w:rsidP="005359E3">
            <w:r w:rsidRPr="00215993">
              <w:rPr>
                <w:rFonts w:ascii="Sylfaen" w:hAnsi="Sylfaen"/>
                <w:sz w:val="16"/>
                <w:szCs w:val="16"/>
              </w:rPr>
              <w:t xml:space="preserve">ՀՀ կամ </w:t>
            </w:r>
            <w:r w:rsidRPr="00215993">
              <w:rPr>
                <w:rFonts w:ascii="Sylfaen" w:hAnsi="Sylfaen"/>
                <w:sz w:val="16"/>
                <w:szCs w:val="16"/>
                <w:lang w:val="ru-RU"/>
              </w:rPr>
              <w:t>համարժեք</w:t>
            </w:r>
          </w:p>
        </w:tc>
        <w:tc>
          <w:tcPr>
            <w:tcW w:w="3402" w:type="dxa"/>
          </w:tcPr>
          <w:p w:rsidR="005359E3" w:rsidRPr="00727C2E" w:rsidRDefault="005359E3" w:rsidP="005359E3">
            <w:pPr>
              <w:jc w:val="center"/>
              <w:rPr>
                <w:rFonts w:ascii="Sylfaen" w:hAnsi="Sylfaen"/>
                <w:sz w:val="16"/>
                <w:szCs w:val="16"/>
              </w:rPr>
            </w:pPr>
            <w:r w:rsidRPr="00727C2E">
              <w:rPr>
                <w:rFonts w:ascii="Sylfaen" w:hAnsi="Sylfaen"/>
                <w:sz w:val="16"/>
                <w:szCs w:val="16"/>
              </w:rPr>
              <w:t xml:space="preserve">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50%-ից ոչ պակաս: Անվտանգությունը` ըստ N 2-III-4.9-01-</w:t>
            </w:r>
          </w:p>
        </w:tc>
        <w:tc>
          <w:tcPr>
            <w:tcW w:w="567" w:type="dxa"/>
            <w:vAlign w:val="bottom"/>
          </w:tcPr>
          <w:p w:rsidR="005359E3" w:rsidRDefault="005359E3" w:rsidP="005359E3">
            <w:pPr>
              <w:jc w:val="center"/>
              <w:rPr>
                <w:rFonts w:ascii="Arial LatArm" w:hAnsi="Arial LatArm"/>
                <w:sz w:val="20"/>
                <w:szCs w:val="20"/>
              </w:rPr>
            </w:pPr>
            <w:r>
              <w:rPr>
                <w:rFonts w:ascii="Sylfaen" w:hAnsi="Sylfaen" w:cs="Sylfaen"/>
                <w:sz w:val="20"/>
                <w:szCs w:val="20"/>
              </w:rPr>
              <w:t>կգ</w:t>
            </w:r>
          </w:p>
        </w:tc>
        <w:tc>
          <w:tcPr>
            <w:tcW w:w="709" w:type="dxa"/>
            <w:vAlign w:val="bottom"/>
          </w:tcPr>
          <w:p w:rsidR="005359E3" w:rsidRPr="00C056C0" w:rsidRDefault="005359E3" w:rsidP="005359E3">
            <w:pPr>
              <w:jc w:val="center"/>
              <w:rPr>
                <w:rFonts w:ascii="Arial LatArm" w:hAnsi="Arial LatArm"/>
                <w:sz w:val="20"/>
                <w:szCs w:val="20"/>
              </w:rPr>
            </w:pPr>
            <w:r w:rsidRPr="00C056C0">
              <w:rPr>
                <w:rFonts w:ascii="Arial LatArm" w:hAnsi="Arial LatArm"/>
                <w:sz w:val="20"/>
                <w:szCs w:val="20"/>
              </w:rPr>
              <w:t>450</w:t>
            </w:r>
          </w:p>
        </w:tc>
        <w:tc>
          <w:tcPr>
            <w:tcW w:w="1417"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121500</w:t>
            </w:r>
          </w:p>
        </w:tc>
        <w:tc>
          <w:tcPr>
            <w:tcW w:w="993"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270</w:t>
            </w:r>
          </w:p>
        </w:tc>
        <w:tc>
          <w:tcPr>
            <w:tcW w:w="2268" w:type="dxa"/>
          </w:tcPr>
          <w:p w:rsidR="005359E3" w:rsidRPr="00A71D81" w:rsidRDefault="00733BC8" w:rsidP="005359E3">
            <w:pPr>
              <w:jc w:val="center"/>
              <w:rPr>
                <w:rFonts w:ascii="GHEA Grapalat" w:hAnsi="GHEA Grapalat"/>
                <w:sz w:val="20"/>
              </w:rPr>
            </w:pPr>
            <w:r>
              <w:rPr>
                <w:rFonts w:ascii="GHEA Grapalat" w:hAnsi="GHEA Grapalat"/>
                <w:sz w:val="20"/>
              </w:rPr>
              <w:t>գ. Գոռավան, Գևորգ Մարզպետունի 7</w:t>
            </w:r>
          </w:p>
        </w:tc>
        <w:tc>
          <w:tcPr>
            <w:tcW w:w="992"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270</w:t>
            </w:r>
          </w:p>
        </w:tc>
        <w:tc>
          <w:tcPr>
            <w:tcW w:w="1482" w:type="dxa"/>
            <w:gridSpan w:val="2"/>
          </w:tcPr>
          <w:p w:rsidR="005359E3" w:rsidRDefault="005359E3" w:rsidP="005359E3">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5359E3" w:rsidRPr="00A71D81" w:rsidTr="00CA5835">
        <w:trPr>
          <w:gridAfter w:val="1"/>
          <w:wAfter w:w="28" w:type="dxa"/>
          <w:trHeight w:val="70"/>
        </w:trPr>
        <w:tc>
          <w:tcPr>
            <w:tcW w:w="525" w:type="dxa"/>
            <w:vAlign w:val="bottom"/>
          </w:tcPr>
          <w:p w:rsidR="005359E3" w:rsidRDefault="005359E3" w:rsidP="005359E3">
            <w:pPr>
              <w:jc w:val="center"/>
              <w:rPr>
                <w:rFonts w:ascii="Calibri" w:hAnsi="Calibri"/>
                <w:color w:val="000000"/>
                <w:sz w:val="20"/>
                <w:szCs w:val="20"/>
              </w:rPr>
            </w:pPr>
            <w:r>
              <w:rPr>
                <w:rFonts w:ascii="Calibri" w:hAnsi="Calibri"/>
                <w:color w:val="000000"/>
                <w:sz w:val="20"/>
                <w:szCs w:val="20"/>
              </w:rPr>
              <w:t>5</w:t>
            </w:r>
          </w:p>
        </w:tc>
        <w:tc>
          <w:tcPr>
            <w:tcW w:w="1276" w:type="dxa"/>
            <w:vAlign w:val="bottom"/>
          </w:tcPr>
          <w:p w:rsidR="005359E3" w:rsidRDefault="005359E3" w:rsidP="005359E3">
            <w:pPr>
              <w:jc w:val="center"/>
              <w:rPr>
                <w:rFonts w:ascii="Arial LatArm" w:hAnsi="Arial LatArm"/>
                <w:sz w:val="20"/>
                <w:szCs w:val="20"/>
              </w:rPr>
            </w:pPr>
            <w:r>
              <w:rPr>
                <w:rFonts w:ascii="Arial LatArm" w:hAnsi="Arial LatArm"/>
                <w:sz w:val="20"/>
                <w:szCs w:val="20"/>
              </w:rPr>
              <w:t>15530000</w:t>
            </w:r>
          </w:p>
        </w:tc>
        <w:tc>
          <w:tcPr>
            <w:tcW w:w="1559" w:type="dxa"/>
            <w:vAlign w:val="bottom"/>
          </w:tcPr>
          <w:p w:rsidR="005359E3" w:rsidRDefault="005359E3" w:rsidP="005359E3">
            <w:pPr>
              <w:jc w:val="center"/>
              <w:rPr>
                <w:rFonts w:ascii="Arial LatArm" w:hAnsi="Arial LatArm"/>
                <w:sz w:val="20"/>
                <w:szCs w:val="20"/>
              </w:rPr>
            </w:pPr>
            <w:r>
              <w:rPr>
                <w:rFonts w:ascii="Sylfaen" w:hAnsi="Sylfaen" w:cs="Sylfaen"/>
                <w:sz w:val="20"/>
                <w:szCs w:val="20"/>
              </w:rPr>
              <w:t>Կարագ</w:t>
            </w:r>
            <w:r>
              <w:rPr>
                <w:rFonts w:ascii="Arial LatArm" w:hAnsi="Arial LatArm"/>
                <w:sz w:val="20"/>
                <w:szCs w:val="20"/>
              </w:rPr>
              <w:t xml:space="preserve"> </w:t>
            </w:r>
            <w:r>
              <w:rPr>
                <w:rFonts w:ascii="Sylfaen" w:hAnsi="Sylfaen" w:cs="Sylfaen"/>
                <w:sz w:val="20"/>
                <w:szCs w:val="20"/>
              </w:rPr>
              <w:t>սերուցքային</w:t>
            </w:r>
          </w:p>
        </w:tc>
        <w:tc>
          <w:tcPr>
            <w:tcW w:w="1134" w:type="dxa"/>
          </w:tcPr>
          <w:p w:rsidR="005359E3" w:rsidRDefault="005359E3" w:rsidP="005359E3">
            <w:r w:rsidRPr="00215993">
              <w:rPr>
                <w:rFonts w:ascii="Sylfaen" w:hAnsi="Sylfaen"/>
                <w:sz w:val="16"/>
                <w:szCs w:val="16"/>
              </w:rPr>
              <w:t xml:space="preserve">ՀՀ կամ </w:t>
            </w:r>
            <w:r w:rsidRPr="00215993">
              <w:rPr>
                <w:rFonts w:ascii="Sylfaen" w:hAnsi="Sylfaen"/>
                <w:sz w:val="16"/>
                <w:szCs w:val="16"/>
                <w:lang w:val="ru-RU"/>
              </w:rPr>
              <w:t>համարժեք</w:t>
            </w:r>
          </w:p>
        </w:tc>
        <w:tc>
          <w:tcPr>
            <w:tcW w:w="3402" w:type="dxa"/>
          </w:tcPr>
          <w:p w:rsidR="005359E3" w:rsidRPr="00C056C0" w:rsidRDefault="005359E3" w:rsidP="005359E3">
            <w:pPr>
              <w:spacing w:after="200"/>
              <w:rPr>
                <w:rFonts w:ascii="Sylfaen" w:hAnsi="Sylfaen"/>
                <w:sz w:val="16"/>
                <w:szCs w:val="16"/>
              </w:rPr>
            </w:pPr>
            <w:r w:rsidRPr="00C056C0">
              <w:rPr>
                <w:rFonts w:ascii="Sylfaen" w:hAnsi="Sylfaen"/>
                <w:sz w:val="16"/>
                <w:szCs w:val="16"/>
              </w:rPr>
              <w:t>.Կարագ (յուղ՝ կովի կաթից) անալի.                                                                                    զանգվածային մասը՝                                                                                                   - յուղի՝ 82,9 - 85,0% ներառյալ:                                                                                      - խոնավության՝ 18, 5- 14,0%:Չափածրարված՝ 5-25* կգ:Մատակարարումըմիայնջերմակարգավորվողտրանսպորտայինմիջոցով:Բժշկաանասնաբուժական և լաբորատոր փաստաթղթերի առկայությունը պարտադիր է:</w:t>
            </w:r>
          </w:p>
          <w:p w:rsidR="005359E3" w:rsidRPr="00727C2E" w:rsidRDefault="005359E3" w:rsidP="005359E3">
            <w:pPr>
              <w:jc w:val="center"/>
              <w:rPr>
                <w:rFonts w:ascii="Sylfaen" w:hAnsi="Sylfaen"/>
                <w:sz w:val="16"/>
                <w:szCs w:val="16"/>
              </w:rPr>
            </w:pPr>
            <w:r w:rsidRPr="00C056C0">
              <w:rPr>
                <w:rFonts w:ascii="Sylfaen" w:hAnsi="Sylfaen"/>
                <w:sz w:val="16"/>
                <w:szCs w:val="16"/>
              </w:rPr>
              <w:t>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w:t>
            </w:r>
          </w:p>
        </w:tc>
        <w:tc>
          <w:tcPr>
            <w:tcW w:w="567" w:type="dxa"/>
            <w:vAlign w:val="bottom"/>
          </w:tcPr>
          <w:p w:rsidR="005359E3" w:rsidRDefault="005359E3" w:rsidP="005359E3">
            <w:pPr>
              <w:jc w:val="center"/>
              <w:rPr>
                <w:rFonts w:ascii="Arial LatArm" w:hAnsi="Arial LatArm"/>
                <w:sz w:val="20"/>
                <w:szCs w:val="20"/>
              </w:rPr>
            </w:pPr>
            <w:r>
              <w:rPr>
                <w:rFonts w:ascii="Sylfaen" w:hAnsi="Sylfaen" w:cs="Sylfaen"/>
                <w:sz w:val="20"/>
                <w:szCs w:val="20"/>
              </w:rPr>
              <w:t>կգ</w:t>
            </w:r>
          </w:p>
        </w:tc>
        <w:tc>
          <w:tcPr>
            <w:tcW w:w="709" w:type="dxa"/>
            <w:vAlign w:val="bottom"/>
          </w:tcPr>
          <w:p w:rsidR="005359E3" w:rsidRPr="00C056C0" w:rsidRDefault="005359E3" w:rsidP="005359E3">
            <w:pPr>
              <w:jc w:val="center"/>
              <w:rPr>
                <w:rFonts w:ascii="Arial LatArm" w:hAnsi="Arial LatArm"/>
                <w:sz w:val="20"/>
                <w:szCs w:val="20"/>
              </w:rPr>
            </w:pPr>
            <w:r w:rsidRPr="00C056C0">
              <w:rPr>
                <w:rFonts w:ascii="Arial LatArm" w:hAnsi="Arial LatArm"/>
                <w:sz w:val="20"/>
                <w:szCs w:val="20"/>
              </w:rPr>
              <w:t>5100</w:t>
            </w:r>
          </w:p>
        </w:tc>
        <w:tc>
          <w:tcPr>
            <w:tcW w:w="1417"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1428000</w:t>
            </w:r>
          </w:p>
        </w:tc>
        <w:tc>
          <w:tcPr>
            <w:tcW w:w="993"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280</w:t>
            </w:r>
          </w:p>
        </w:tc>
        <w:tc>
          <w:tcPr>
            <w:tcW w:w="2268" w:type="dxa"/>
          </w:tcPr>
          <w:p w:rsidR="005359E3" w:rsidRPr="00A71D81" w:rsidRDefault="00733BC8" w:rsidP="005359E3">
            <w:pPr>
              <w:jc w:val="center"/>
              <w:rPr>
                <w:rFonts w:ascii="GHEA Grapalat" w:hAnsi="GHEA Grapalat"/>
                <w:sz w:val="20"/>
              </w:rPr>
            </w:pPr>
            <w:r>
              <w:rPr>
                <w:rFonts w:ascii="GHEA Grapalat" w:hAnsi="GHEA Grapalat"/>
                <w:sz w:val="20"/>
              </w:rPr>
              <w:t>գ. Գոռավան, Գևորգ Մարզպետունի 7</w:t>
            </w:r>
          </w:p>
        </w:tc>
        <w:tc>
          <w:tcPr>
            <w:tcW w:w="992" w:type="dxa"/>
            <w:vAlign w:val="bottom"/>
          </w:tcPr>
          <w:p w:rsidR="005359E3" w:rsidRDefault="005359E3" w:rsidP="005359E3">
            <w:pPr>
              <w:jc w:val="right"/>
              <w:rPr>
                <w:rFonts w:ascii="Calibri" w:hAnsi="Calibri"/>
                <w:color w:val="000000"/>
                <w:sz w:val="20"/>
                <w:szCs w:val="20"/>
              </w:rPr>
            </w:pPr>
            <w:r>
              <w:rPr>
                <w:rFonts w:ascii="Calibri" w:hAnsi="Calibri"/>
                <w:color w:val="000000"/>
                <w:sz w:val="20"/>
                <w:szCs w:val="20"/>
              </w:rPr>
              <w:t>280</w:t>
            </w:r>
          </w:p>
        </w:tc>
        <w:tc>
          <w:tcPr>
            <w:tcW w:w="1482" w:type="dxa"/>
            <w:gridSpan w:val="2"/>
          </w:tcPr>
          <w:p w:rsidR="005359E3" w:rsidRDefault="005359E3" w:rsidP="005359E3">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6</w:t>
            </w:r>
          </w:p>
        </w:tc>
        <w:tc>
          <w:tcPr>
            <w:tcW w:w="1276" w:type="dxa"/>
          </w:tcPr>
          <w:p w:rsidR="00733BC8" w:rsidRDefault="00733BC8" w:rsidP="00733BC8">
            <w:pPr>
              <w:jc w:val="center"/>
              <w:rPr>
                <w:rFonts w:ascii="Arial LatArm" w:hAnsi="Arial LatArm"/>
                <w:sz w:val="20"/>
                <w:szCs w:val="20"/>
              </w:rPr>
            </w:pPr>
            <w:r>
              <w:rPr>
                <w:rFonts w:ascii="Arial LatArm" w:hAnsi="Arial LatArm"/>
                <w:sz w:val="20"/>
                <w:szCs w:val="20"/>
              </w:rPr>
              <w:t>15421100</w:t>
            </w:r>
          </w:p>
        </w:tc>
        <w:tc>
          <w:tcPr>
            <w:tcW w:w="1559" w:type="dxa"/>
            <w:vAlign w:val="bottom"/>
          </w:tcPr>
          <w:p w:rsidR="00733BC8" w:rsidRDefault="00733BC8" w:rsidP="00733BC8">
            <w:pPr>
              <w:rPr>
                <w:rFonts w:ascii="Arial LatArm" w:hAnsi="Arial LatArm"/>
                <w:sz w:val="20"/>
                <w:szCs w:val="20"/>
              </w:rPr>
            </w:pPr>
            <w:r>
              <w:rPr>
                <w:rFonts w:ascii="Sylfaen" w:hAnsi="Sylfaen" w:cs="Sylfaen"/>
                <w:sz w:val="20"/>
                <w:szCs w:val="20"/>
              </w:rPr>
              <w:t>ձեթ</w:t>
            </w:r>
            <w:r>
              <w:rPr>
                <w:rFonts w:ascii="Arial LatArm" w:hAnsi="Arial LatArm"/>
                <w:sz w:val="20"/>
                <w:szCs w:val="20"/>
              </w:rPr>
              <w:t xml:space="preserve"> </w:t>
            </w:r>
          </w:p>
        </w:tc>
        <w:tc>
          <w:tcPr>
            <w:tcW w:w="1134" w:type="dxa"/>
          </w:tcPr>
          <w:p w:rsidR="00733BC8" w:rsidRDefault="00733BC8" w:rsidP="00733BC8">
            <w:r w:rsidRPr="00215993">
              <w:rPr>
                <w:rFonts w:ascii="Sylfaen" w:hAnsi="Sylfaen"/>
                <w:sz w:val="16"/>
                <w:szCs w:val="16"/>
              </w:rPr>
              <w:t xml:space="preserve">ՀՀ կամ </w:t>
            </w:r>
            <w:r w:rsidRPr="00215993">
              <w:rPr>
                <w:rFonts w:ascii="Sylfaen" w:hAnsi="Sylfaen"/>
                <w:sz w:val="16"/>
                <w:szCs w:val="16"/>
                <w:lang w:val="ru-RU"/>
              </w:rPr>
              <w:t>համարժեք</w:t>
            </w:r>
          </w:p>
        </w:tc>
        <w:tc>
          <w:tcPr>
            <w:tcW w:w="3402" w:type="dxa"/>
          </w:tcPr>
          <w:p w:rsidR="00733BC8" w:rsidRPr="00727C2E" w:rsidRDefault="00733BC8" w:rsidP="00733BC8">
            <w:pPr>
              <w:jc w:val="center"/>
              <w:rPr>
                <w:rFonts w:ascii="Sylfaen" w:hAnsi="Sylfaen"/>
                <w:sz w:val="16"/>
                <w:szCs w:val="16"/>
              </w:rPr>
            </w:pPr>
            <w:r w:rsidRPr="00727C2E">
              <w:rPr>
                <w:rFonts w:ascii="Sylfaen" w:hAnsi="Sylfaen"/>
                <w:sz w:val="16"/>
                <w:szCs w:val="16"/>
              </w:rPr>
              <w:t xml:space="preserve">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8-րդ հոդվածի։Չափածրարումը           մեկ լիտրանոց պոլիեթիլենային </w:t>
            </w:r>
            <w:r w:rsidRPr="00727C2E">
              <w:rPr>
                <w:rFonts w:ascii="Sylfaen" w:hAnsi="Sylfaen"/>
                <w:sz w:val="16"/>
                <w:szCs w:val="16"/>
              </w:rPr>
              <w:lastRenderedPageBreak/>
              <w:t xml:space="preserve">տարաներով: Պիտանելիության մնացորդային ժամկետը ոչ պակաս քան 70 %: </w:t>
            </w:r>
          </w:p>
          <w:p w:rsidR="00733BC8" w:rsidRPr="00727C2E" w:rsidRDefault="00733BC8" w:rsidP="00733BC8">
            <w:pPr>
              <w:jc w:val="center"/>
              <w:rPr>
                <w:rFonts w:ascii="Sylfaen" w:hAnsi="Sylfaen"/>
                <w:sz w:val="16"/>
                <w:szCs w:val="16"/>
              </w:rPr>
            </w:pP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lastRenderedPageBreak/>
              <w:t>լիտր</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1100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44000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w:t>
            </w:r>
          </w:p>
        </w:tc>
        <w:tc>
          <w:tcPr>
            <w:tcW w:w="2268" w:type="dxa"/>
          </w:tcPr>
          <w:p w:rsidR="00733BC8" w:rsidRDefault="00733BC8" w:rsidP="00733BC8">
            <w:r w:rsidRPr="008E239A">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w:t>
            </w:r>
            <w:r w:rsidRPr="002D1B1A">
              <w:rPr>
                <w:rFonts w:ascii="GHEA Grapalat" w:hAnsi="GHEA Grapalat"/>
                <w:b/>
                <w:sz w:val="16"/>
                <w:szCs w:val="16"/>
              </w:rPr>
              <w:lastRenderedPageBreak/>
              <w:t>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7</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03211300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Բրինձ</w:t>
            </w:r>
          </w:p>
        </w:tc>
        <w:tc>
          <w:tcPr>
            <w:tcW w:w="1134" w:type="dxa"/>
          </w:tcPr>
          <w:p w:rsidR="00733BC8" w:rsidRDefault="00733BC8" w:rsidP="00733BC8">
            <w:r w:rsidRPr="00215993">
              <w:rPr>
                <w:rFonts w:ascii="Sylfaen" w:hAnsi="Sylfaen"/>
                <w:sz w:val="16"/>
                <w:szCs w:val="16"/>
              </w:rPr>
              <w:t xml:space="preserve">ՀՀ կամ </w:t>
            </w:r>
            <w:r w:rsidRPr="00215993">
              <w:rPr>
                <w:rFonts w:ascii="Sylfaen" w:hAnsi="Sylfaen"/>
                <w:sz w:val="16"/>
                <w:szCs w:val="16"/>
                <w:lang w:val="ru-RU"/>
              </w:rPr>
              <w:t>համարժեք</w:t>
            </w:r>
          </w:p>
        </w:tc>
        <w:tc>
          <w:tcPr>
            <w:tcW w:w="3402" w:type="dxa"/>
          </w:tcPr>
          <w:p w:rsidR="00733BC8" w:rsidRPr="00727C2E" w:rsidRDefault="00733BC8" w:rsidP="00733BC8">
            <w:pPr>
              <w:jc w:val="center"/>
              <w:rPr>
                <w:rFonts w:ascii="Sylfaen" w:hAnsi="Sylfaen"/>
                <w:sz w:val="16"/>
                <w:szCs w:val="16"/>
              </w:rPr>
            </w:pPr>
            <w:r w:rsidRPr="00727C2E">
              <w:rPr>
                <w:rFonts w:ascii="Sylfaen" w:hAnsi="Sylfaen"/>
                <w:sz w:val="16"/>
                <w:szCs w:val="16"/>
              </w:rPr>
              <w:t>Սպիտակ, խոշոր, երկար տեսակի,  չկոտրած, լայնությունից բաժանվում են 1-ից մինչև 4 տիպերի, ըստ տիպերի խոնավությունը 13%-ից մինչև 15%։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600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132000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220</w:t>
            </w:r>
          </w:p>
        </w:tc>
        <w:tc>
          <w:tcPr>
            <w:tcW w:w="2268" w:type="dxa"/>
          </w:tcPr>
          <w:p w:rsidR="00733BC8" w:rsidRDefault="00733BC8" w:rsidP="00733BC8">
            <w:r w:rsidRPr="008E239A">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220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8</w:t>
            </w:r>
          </w:p>
        </w:tc>
        <w:tc>
          <w:tcPr>
            <w:tcW w:w="1276" w:type="dxa"/>
          </w:tcPr>
          <w:p w:rsidR="00733BC8" w:rsidRDefault="00733BC8" w:rsidP="00733BC8">
            <w:pPr>
              <w:jc w:val="center"/>
              <w:rPr>
                <w:rFonts w:ascii="Arial LatArm" w:hAnsi="Arial LatArm"/>
                <w:sz w:val="20"/>
                <w:szCs w:val="20"/>
              </w:rPr>
            </w:pPr>
            <w:r>
              <w:rPr>
                <w:rFonts w:ascii="Arial LatArm" w:hAnsi="Arial LatArm"/>
                <w:sz w:val="20"/>
                <w:szCs w:val="20"/>
              </w:rPr>
              <w:t>15616000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Հնդկաձավար</w:t>
            </w:r>
          </w:p>
        </w:tc>
        <w:tc>
          <w:tcPr>
            <w:tcW w:w="1134" w:type="dxa"/>
          </w:tcPr>
          <w:p w:rsidR="00733BC8" w:rsidRDefault="00733BC8" w:rsidP="00733BC8">
            <w:r w:rsidRPr="00215993">
              <w:rPr>
                <w:rFonts w:ascii="Sylfaen" w:hAnsi="Sylfaen"/>
                <w:sz w:val="16"/>
                <w:szCs w:val="16"/>
              </w:rPr>
              <w:t xml:space="preserve">ՀՀ կամ </w:t>
            </w:r>
            <w:r w:rsidRPr="00215993">
              <w:rPr>
                <w:rFonts w:ascii="Sylfaen" w:hAnsi="Sylfaen"/>
                <w:sz w:val="16"/>
                <w:szCs w:val="16"/>
                <w:lang w:val="ru-RU"/>
              </w:rPr>
              <w:t>համարժեք</w:t>
            </w:r>
          </w:p>
        </w:tc>
        <w:tc>
          <w:tcPr>
            <w:tcW w:w="3402" w:type="dxa"/>
          </w:tcPr>
          <w:p w:rsidR="00733BC8" w:rsidRPr="00727C2E" w:rsidRDefault="00733BC8" w:rsidP="00733BC8">
            <w:pPr>
              <w:jc w:val="center"/>
              <w:rPr>
                <w:rFonts w:ascii="Sylfaen" w:hAnsi="Sylfaen"/>
                <w:sz w:val="16"/>
                <w:szCs w:val="16"/>
              </w:rPr>
            </w:pPr>
            <w:r w:rsidRPr="00727C2E">
              <w:rPr>
                <w:rFonts w:ascii="Sylfaen" w:hAnsi="Sylfaen"/>
                <w:sz w:val="16"/>
                <w:szCs w:val="16"/>
              </w:rPr>
              <w:t xml:space="preserve">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900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157500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175</w:t>
            </w:r>
          </w:p>
        </w:tc>
        <w:tc>
          <w:tcPr>
            <w:tcW w:w="2268" w:type="dxa"/>
          </w:tcPr>
          <w:p w:rsidR="00733BC8" w:rsidRDefault="00733BC8" w:rsidP="00733BC8">
            <w:r w:rsidRPr="008E239A">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175</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9</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15331153</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Ոսպ</w:t>
            </w:r>
          </w:p>
        </w:tc>
        <w:tc>
          <w:tcPr>
            <w:tcW w:w="1134" w:type="dxa"/>
          </w:tcPr>
          <w:p w:rsidR="00733BC8" w:rsidRDefault="00733BC8" w:rsidP="00733BC8">
            <w:r w:rsidRPr="00215993">
              <w:rPr>
                <w:rFonts w:ascii="Sylfaen" w:hAnsi="Sylfaen"/>
                <w:sz w:val="16"/>
                <w:szCs w:val="16"/>
              </w:rPr>
              <w:t xml:space="preserve">ՀՀ կամ </w:t>
            </w:r>
            <w:r w:rsidRPr="00215993">
              <w:rPr>
                <w:rFonts w:ascii="Sylfaen" w:hAnsi="Sylfaen"/>
                <w:sz w:val="16"/>
                <w:szCs w:val="16"/>
                <w:lang w:val="ru-RU"/>
              </w:rPr>
              <w:t>համարժեք</w:t>
            </w:r>
          </w:p>
        </w:tc>
        <w:tc>
          <w:tcPr>
            <w:tcW w:w="3402" w:type="dxa"/>
          </w:tcPr>
          <w:p w:rsidR="00733BC8" w:rsidRPr="00727C2E" w:rsidRDefault="00733BC8" w:rsidP="00733BC8">
            <w:pPr>
              <w:jc w:val="center"/>
              <w:rPr>
                <w:rFonts w:ascii="Sylfaen" w:hAnsi="Sylfaen"/>
                <w:sz w:val="16"/>
                <w:szCs w:val="16"/>
              </w:rPr>
            </w:pPr>
            <w:r w:rsidRPr="00727C2E">
              <w:rPr>
                <w:rFonts w:ascii="Sylfaen" w:hAnsi="Sylfaen"/>
                <w:sz w:val="16"/>
                <w:szCs w:val="16"/>
              </w:rPr>
              <w:t xml:space="preserve"> Խոշոր  մաքուր, չոր` խոնավությունը` (14,0-17,0) % ոչավելի: Անվտանգությունը` ըստ N 2-III-4.9-01-2010 հիգիենիկ նորմատիվների, «Սննդամթերքի անվտանգության մասին» ՀՀ օրենքի 8-րդ հոդվածի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900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94500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105</w:t>
            </w:r>
          </w:p>
        </w:tc>
        <w:tc>
          <w:tcPr>
            <w:tcW w:w="2268" w:type="dxa"/>
          </w:tcPr>
          <w:p w:rsidR="00733BC8" w:rsidRDefault="00733BC8" w:rsidP="00733BC8">
            <w:r w:rsidRPr="008E239A">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105</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10</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15331154</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Ոլոռ</w:t>
            </w:r>
            <w:r>
              <w:rPr>
                <w:rFonts w:ascii="Arial LatArm" w:hAnsi="Arial LatArm"/>
                <w:sz w:val="20"/>
                <w:szCs w:val="20"/>
              </w:rPr>
              <w:t xml:space="preserve"> </w:t>
            </w:r>
            <w:r>
              <w:rPr>
                <w:rFonts w:ascii="Sylfaen" w:hAnsi="Sylfaen" w:cs="Sylfaen"/>
                <w:sz w:val="20"/>
                <w:szCs w:val="20"/>
              </w:rPr>
              <w:t>ամբողջական</w:t>
            </w:r>
          </w:p>
        </w:tc>
        <w:tc>
          <w:tcPr>
            <w:tcW w:w="1134" w:type="dxa"/>
          </w:tcPr>
          <w:p w:rsidR="00733BC8" w:rsidRDefault="00733BC8" w:rsidP="00733BC8">
            <w:r w:rsidRPr="00215993">
              <w:rPr>
                <w:rFonts w:ascii="Sylfaen" w:hAnsi="Sylfaen"/>
                <w:sz w:val="16"/>
                <w:szCs w:val="16"/>
              </w:rPr>
              <w:t xml:space="preserve">ՀՀ կամ </w:t>
            </w:r>
            <w:r w:rsidRPr="00215993">
              <w:rPr>
                <w:rFonts w:ascii="Sylfaen" w:hAnsi="Sylfaen"/>
                <w:sz w:val="16"/>
                <w:szCs w:val="16"/>
                <w:lang w:val="ru-RU"/>
              </w:rPr>
              <w:t>համարժեք</w:t>
            </w:r>
          </w:p>
        </w:tc>
        <w:tc>
          <w:tcPr>
            <w:tcW w:w="3402" w:type="dxa"/>
          </w:tcPr>
          <w:p w:rsidR="00733BC8" w:rsidRPr="00727C2E" w:rsidRDefault="00733BC8" w:rsidP="00733BC8">
            <w:pPr>
              <w:jc w:val="center"/>
              <w:rPr>
                <w:rFonts w:ascii="Sylfaen" w:hAnsi="Sylfaen"/>
                <w:sz w:val="16"/>
                <w:szCs w:val="16"/>
              </w:rPr>
            </w:pPr>
            <w:r w:rsidRPr="00727C2E">
              <w:rPr>
                <w:rFonts w:ascii="Sylfaen" w:hAnsi="Sylfaen"/>
                <w:sz w:val="16"/>
                <w:szCs w:val="16"/>
              </w:rPr>
              <w:t>Չորացրած, կեղևած, դեղին  գույնի: Անվտանգությունը՝ N 2-III-4.9-01-2010 հիգիենիկ նորմատիվների 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500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52500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105</w:t>
            </w:r>
          </w:p>
        </w:tc>
        <w:tc>
          <w:tcPr>
            <w:tcW w:w="2268" w:type="dxa"/>
          </w:tcPr>
          <w:p w:rsidR="00733BC8" w:rsidRDefault="00733BC8" w:rsidP="00733BC8">
            <w:r w:rsidRPr="0015070A">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105</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11</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15617000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Ցորենաձավար</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450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67500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150</w:t>
            </w:r>
          </w:p>
        </w:tc>
        <w:tc>
          <w:tcPr>
            <w:tcW w:w="2268" w:type="dxa"/>
          </w:tcPr>
          <w:p w:rsidR="00733BC8" w:rsidRDefault="00733BC8" w:rsidP="00733BC8">
            <w:r w:rsidRPr="0015070A">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12</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15619000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Հաճարաձավար</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450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36000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80</w:t>
            </w:r>
          </w:p>
        </w:tc>
        <w:tc>
          <w:tcPr>
            <w:tcW w:w="2268" w:type="dxa"/>
          </w:tcPr>
          <w:p w:rsidR="00733BC8" w:rsidRDefault="00733BC8" w:rsidP="00733BC8">
            <w:r w:rsidRPr="00D73849">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80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13</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03142510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Ò</w:t>
            </w:r>
            <w:r>
              <w:rPr>
                <w:rFonts w:ascii="Sylfaen" w:hAnsi="Sylfaen" w:cs="Sylfaen"/>
                <w:sz w:val="20"/>
                <w:szCs w:val="20"/>
              </w:rPr>
              <w:t>ու</w:t>
            </w:r>
            <w:r>
              <w:rPr>
                <w:rFonts w:ascii="Arial LatArm" w:hAnsi="Arial LatArm"/>
                <w:sz w:val="20"/>
                <w:szCs w:val="20"/>
              </w:rPr>
              <w:t xml:space="preserve"> 01 </w:t>
            </w:r>
            <w:r>
              <w:rPr>
                <w:rFonts w:ascii="Sylfaen" w:hAnsi="Sylfaen" w:cs="Sylfaen"/>
                <w:sz w:val="20"/>
                <w:szCs w:val="20"/>
              </w:rPr>
              <w:t>կարգի</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Ձու սեղանի կամ դիետիկ, 1-ին կարգի, տեսակավորված ըստ մեկ ձվի զանգվածի՝ , դիետիկ ձվի պահման ժամկետը՝ 7 օր, սեղանի ձվինը` 25 օր, սառնարանային պայմաններում` 120 օր։ Պիտանելիության մնացորդային ժամկետը ոչ պակաս քան 90 %:</w:t>
            </w:r>
          </w:p>
          <w:p w:rsidR="00733BC8" w:rsidRPr="00C056C0" w:rsidRDefault="00733BC8" w:rsidP="00733BC8">
            <w:pPr>
              <w:spacing w:after="200"/>
              <w:rPr>
                <w:rFonts w:ascii="Sylfaen" w:hAnsi="Sylfaen"/>
                <w:sz w:val="16"/>
                <w:szCs w:val="16"/>
              </w:rPr>
            </w:pPr>
            <w:r w:rsidRPr="00C056C0">
              <w:rPr>
                <w:rFonts w:ascii="Sylfaen" w:hAnsi="Sylfaen"/>
                <w:sz w:val="16"/>
                <w:szCs w:val="16"/>
              </w:rPr>
              <w:t>1 ձուն 70 գրամ ոչ պակաս: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հատ</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75</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202500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2700</w:t>
            </w:r>
          </w:p>
        </w:tc>
        <w:tc>
          <w:tcPr>
            <w:tcW w:w="2268" w:type="dxa"/>
          </w:tcPr>
          <w:p w:rsidR="00733BC8" w:rsidRDefault="00733BC8" w:rsidP="00733BC8">
            <w:r w:rsidRPr="00D73849">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2700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150627"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14</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15111120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Ø</w:t>
            </w:r>
            <w:r>
              <w:rPr>
                <w:rFonts w:ascii="Sylfaen" w:hAnsi="Sylfaen" w:cs="Sylfaen"/>
                <w:sz w:val="20"/>
                <w:szCs w:val="20"/>
              </w:rPr>
              <w:t>իս</w:t>
            </w:r>
            <w:r>
              <w:rPr>
                <w:rFonts w:ascii="Arial LatArm" w:hAnsi="Arial LatArm"/>
                <w:sz w:val="20"/>
                <w:szCs w:val="20"/>
              </w:rPr>
              <w:t xml:space="preserve"> </w:t>
            </w:r>
            <w:r>
              <w:rPr>
                <w:rFonts w:ascii="Sylfaen" w:hAnsi="Sylfaen" w:cs="Sylfaen"/>
                <w:sz w:val="20"/>
                <w:szCs w:val="20"/>
              </w:rPr>
              <w:t>տավարի</w:t>
            </w:r>
            <w:r>
              <w:rPr>
                <w:rFonts w:ascii="Arial LatArm" w:hAnsi="Arial LatArm"/>
                <w:sz w:val="20"/>
                <w:szCs w:val="20"/>
              </w:rPr>
              <w:t xml:space="preserve">  </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Միս տավարի տեղական փափուկ /միայն սպանդանոցային ծագման Միս տավարի պաղեցրած, փափուկ միս առանց ոսկորի, </w:t>
            </w:r>
            <w:r w:rsidRPr="00C056C0">
              <w:rPr>
                <w:rFonts w:ascii="Sylfaen" w:hAnsi="Sylfaen"/>
                <w:sz w:val="16"/>
                <w:szCs w:val="16"/>
              </w:rPr>
              <w:lastRenderedPageBreak/>
              <w:t>զարգացած մկաններով, պահված 0 օC -իցմինչև 4 օC ջերմաստիճանիպայմաններում` 6 ժ-իցոչավելի, I պարարտության, պաղեցրածմսիմակերեսըչպետքէլինիխոնավ, ոսկորիևմսիհարաբերակցությունը`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w:t>
            </w:r>
          </w:p>
          <w:p w:rsidR="00733BC8" w:rsidRPr="00C056C0" w:rsidRDefault="00733BC8" w:rsidP="00733BC8">
            <w:pPr>
              <w:spacing w:after="200"/>
              <w:rPr>
                <w:rFonts w:ascii="Sylfaen" w:hAnsi="Sylfaen"/>
                <w:sz w:val="16"/>
                <w:szCs w:val="16"/>
              </w:rPr>
            </w:pPr>
            <w:r w:rsidRPr="00C056C0">
              <w:rPr>
                <w:rFonts w:ascii="Sylfaen" w:hAnsi="Sylfaen"/>
                <w:sz w:val="16"/>
                <w:szCs w:val="16"/>
              </w:rPr>
              <w:t>Պիտանելիության մնացորդային ժամկետը ոչ պակաս 60%-ից:</w:t>
            </w:r>
          </w:p>
          <w:p w:rsidR="00733BC8" w:rsidRPr="00C056C0" w:rsidRDefault="00733BC8" w:rsidP="00733BC8">
            <w:pPr>
              <w:spacing w:after="200"/>
              <w:rPr>
                <w:rFonts w:ascii="Sylfaen" w:hAnsi="Sylfaen"/>
                <w:sz w:val="16"/>
                <w:szCs w:val="16"/>
              </w:rPr>
            </w:pPr>
            <w:r w:rsidRPr="00C056C0">
              <w:rPr>
                <w:rFonts w:ascii="Sylfaen" w:hAnsi="Sylfaen"/>
                <w:sz w:val="16"/>
                <w:szCs w:val="16"/>
              </w:rPr>
              <w:t>Պարտադիր պայմաններ՝ տեղափոխումը միայն ՀՀ ՍԱՊԾ կողմից տրամադրված համապատասխան թույլտվությամբ տրանսպորտային միջոցներով:</w:t>
            </w:r>
          </w:p>
          <w:p w:rsidR="00733BC8" w:rsidRPr="00C056C0" w:rsidRDefault="00733BC8" w:rsidP="00733BC8">
            <w:pPr>
              <w:spacing w:after="200"/>
              <w:rPr>
                <w:rFonts w:ascii="Sylfaen" w:hAnsi="Sylfaen"/>
                <w:sz w:val="16"/>
                <w:szCs w:val="16"/>
              </w:rPr>
            </w:pP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lastRenderedPageBreak/>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4000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1080000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270</w:t>
            </w:r>
          </w:p>
        </w:tc>
        <w:tc>
          <w:tcPr>
            <w:tcW w:w="2268" w:type="dxa"/>
          </w:tcPr>
          <w:p w:rsidR="00733BC8" w:rsidRDefault="00733BC8" w:rsidP="00733BC8">
            <w:r w:rsidRPr="00D73849">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270</w:t>
            </w:r>
          </w:p>
        </w:tc>
        <w:tc>
          <w:tcPr>
            <w:tcW w:w="1482" w:type="dxa"/>
            <w:gridSpan w:val="2"/>
          </w:tcPr>
          <w:p w:rsidR="00733BC8" w:rsidRDefault="00733BC8" w:rsidP="00733BC8">
            <w:r w:rsidRPr="002D1B1A">
              <w:rPr>
                <w:rFonts w:ascii="GHEA Grapalat" w:hAnsi="GHEA Grapalat"/>
                <w:b/>
                <w:sz w:val="16"/>
                <w:szCs w:val="16"/>
              </w:rPr>
              <w:t xml:space="preserve">Պայմանագիրըուժիմեջմտնելուց 20 </w:t>
            </w:r>
            <w:r w:rsidRPr="002D1B1A">
              <w:rPr>
                <w:rFonts w:ascii="GHEA Grapalat" w:hAnsi="GHEA Grapalat"/>
                <w:b/>
                <w:sz w:val="16"/>
                <w:szCs w:val="16"/>
              </w:rPr>
              <w:lastRenderedPageBreak/>
              <w:t>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15</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15112160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Ð</w:t>
            </w:r>
            <w:r>
              <w:rPr>
                <w:rFonts w:ascii="Sylfaen" w:hAnsi="Sylfaen" w:cs="Sylfaen"/>
                <w:sz w:val="20"/>
                <w:szCs w:val="20"/>
              </w:rPr>
              <w:t>ավի</w:t>
            </w:r>
            <w:r>
              <w:rPr>
                <w:rFonts w:ascii="Arial LatArm" w:hAnsi="Arial LatArm"/>
                <w:sz w:val="20"/>
                <w:szCs w:val="20"/>
              </w:rPr>
              <w:t xml:space="preserve"> </w:t>
            </w:r>
            <w:r>
              <w:rPr>
                <w:rFonts w:ascii="Sylfaen" w:hAnsi="Sylfaen" w:cs="Sylfaen"/>
                <w:sz w:val="20"/>
                <w:szCs w:val="20"/>
              </w:rPr>
              <w:t>կրծքամիս</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Կրծքամիս տեղական ,մաքուր, առանց ոսկորի ,արյունազրկված, առանց կողմնակի հոտերի, փաթեթավորված պոլիէթիլենային թաղանթներով, ԳՕՍՏ 25391-8։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2800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560000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200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16</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15541200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ä</w:t>
            </w:r>
            <w:r>
              <w:rPr>
                <w:rFonts w:ascii="Sylfaen" w:hAnsi="Sylfaen" w:cs="Sylfaen"/>
                <w:sz w:val="20"/>
                <w:szCs w:val="20"/>
              </w:rPr>
              <w:t>անիր</w:t>
            </w:r>
            <w:r>
              <w:rPr>
                <w:rFonts w:ascii="Arial LatArm" w:hAnsi="Arial LatArm"/>
                <w:sz w:val="20"/>
                <w:szCs w:val="20"/>
              </w:rPr>
              <w:t xml:space="preserve"> </w:t>
            </w:r>
            <w:r>
              <w:rPr>
                <w:rFonts w:ascii="Sylfaen" w:hAnsi="Sylfaen" w:cs="Sylfaen"/>
                <w:sz w:val="20"/>
                <w:szCs w:val="20"/>
              </w:rPr>
              <w:t>Չանախ</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2500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175000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17</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15511200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աթ</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p>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Պաստերացված կովի կաթ 3 % յուղայնությամբ, թթվայնությունը` 16-210T, ԳՕՍՏ 13277-79: Անվտանգությունը և </w:t>
            </w:r>
            <w:r w:rsidRPr="00C056C0">
              <w:rPr>
                <w:rFonts w:ascii="Sylfaen" w:hAnsi="Sylfaen"/>
                <w:sz w:val="16"/>
                <w:szCs w:val="16"/>
              </w:rPr>
              <w:lastRenderedPageBreak/>
              <w:t xml:space="preserve">մակնշումը` N 2-III-4,9-01-2003 (ՌԴ Սան Պին 2,3,2-1078-01) սանիտարահամաճարակային կանոնների և նորմերի և «Սննդամթերքի անվտանգության մասին» ՀՀ օրենքի 9-րդ հոդվածի: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lastRenderedPageBreak/>
              <w:t>լիտր</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550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159500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290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290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w:t>
            </w:r>
            <w:r w:rsidRPr="002D1B1A">
              <w:rPr>
                <w:rFonts w:ascii="GHEA Grapalat" w:hAnsi="GHEA Grapalat"/>
                <w:b/>
                <w:sz w:val="16"/>
                <w:szCs w:val="16"/>
              </w:rPr>
              <w:lastRenderedPageBreak/>
              <w:t>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18</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15551600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Ø</w:t>
            </w:r>
            <w:r>
              <w:rPr>
                <w:rFonts w:ascii="Sylfaen" w:hAnsi="Sylfaen" w:cs="Sylfaen"/>
                <w:sz w:val="20"/>
                <w:szCs w:val="20"/>
              </w:rPr>
              <w:t>ածուն</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950գր. տարայով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տուփ</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650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292500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450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450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19</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15512000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Â</w:t>
            </w:r>
            <w:r>
              <w:rPr>
                <w:rFonts w:ascii="Sylfaen" w:hAnsi="Sylfaen" w:cs="Sylfaen"/>
                <w:sz w:val="20"/>
                <w:szCs w:val="20"/>
              </w:rPr>
              <w:t>թվասեր</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Թարմ կովի կաթից, յուղայնությունը`  20 %-ից ոչ պակաս, 400 գրամ տարայով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հատ</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670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167500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250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250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20</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15511600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Ê</w:t>
            </w:r>
            <w:r>
              <w:rPr>
                <w:rFonts w:ascii="Sylfaen" w:hAnsi="Sylfaen" w:cs="Sylfaen"/>
                <w:sz w:val="20"/>
                <w:szCs w:val="20"/>
              </w:rPr>
              <w:t>տացրած</w:t>
            </w:r>
            <w:r>
              <w:rPr>
                <w:rFonts w:ascii="Arial LatArm" w:hAnsi="Arial LatArm"/>
                <w:sz w:val="20"/>
                <w:szCs w:val="20"/>
              </w:rPr>
              <w:t xml:space="preserve"> </w:t>
            </w:r>
            <w:r>
              <w:rPr>
                <w:rFonts w:ascii="Sylfaen" w:hAnsi="Sylfaen" w:cs="Sylfaen"/>
                <w:sz w:val="20"/>
                <w:szCs w:val="20"/>
              </w:rPr>
              <w:t>կաթ</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733BC8" w:rsidRDefault="00733BC8" w:rsidP="00733BC8">
            <w:pPr>
              <w:spacing w:after="200"/>
              <w:rPr>
                <w:rFonts w:ascii="Arial LatArm" w:hAnsi="Arial LatArm"/>
                <w:sz w:val="16"/>
                <w:szCs w:val="16"/>
              </w:rPr>
            </w:pPr>
            <w:r w:rsidRPr="00733BC8">
              <w:rPr>
                <w:rFonts w:ascii="Arial LatArm" w:hAnsi="Arial LatArm"/>
                <w:sz w:val="16"/>
                <w:szCs w:val="16"/>
              </w:rPr>
              <w:t xml:space="preserve">Êï³óñ³Í Ï³Ã ß³ù³ñáí, ËáÝ³íáõÃÛáõÝÁ`  26,5 % áã ³í»ÉÇ, ë³Ë³ñá½Á  43,5 % áã å³Ï³ë, Ï³ÃÝ³ÛÇÝ ãáñ ÝÛáõÃ»ñÇ ½³Ý·í³Í³ÛÇÝ Ù³ëÁ` 28,5 % áã å³Ï³ë, ÃÃí³ÛÝáõÃÛáõÝÁ`  8 0T, ã³÷³Íñ³ñí³Í 400· Ù»ï³Õ³Ï³Ý ï³ñ³Ý»ñáõÙ: ²Ýíï³·áõÃÛáõÝÁ ¨ Ù³ÏÝßáõÙÁ `  N 2-III-4.9-01-2003 (è¸ ê³Ý äÇÝ 2.3.2-1078-01) ë³ÝÇï³ñ³Ñ³Ù³×³ñ³Ï³ÛÇÝ Ï³ÝáÝÝ»ñÇ ¨ ÝáñÙ»ñÇ </w:t>
            </w:r>
            <w:r w:rsidRPr="00733BC8">
              <w:rPr>
                <w:rFonts w:ascii="Sylfaen" w:hAnsi="Sylfaen" w:cs="Sylfaen"/>
                <w:sz w:val="16"/>
                <w:szCs w:val="16"/>
              </w:rPr>
              <w:t>Անվտանգությունը</w:t>
            </w:r>
            <w:r w:rsidRPr="00733BC8">
              <w:rPr>
                <w:rFonts w:ascii="Arial LatArm" w:hAnsi="Arial LatArm"/>
                <w:sz w:val="16"/>
                <w:szCs w:val="16"/>
              </w:rPr>
              <w:t xml:space="preserve"> </w:t>
            </w:r>
            <w:r w:rsidRPr="00733BC8">
              <w:rPr>
                <w:rFonts w:ascii="Sylfaen" w:hAnsi="Sylfaen" w:cs="Sylfaen"/>
                <w:sz w:val="16"/>
                <w:szCs w:val="16"/>
              </w:rPr>
              <w:t>և</w:t>
            </w:r>
            <w:r w:rsidRPr="00733BC8">
              <w:rPr>
                <w:rFonts w:ascii="Arial LatArm" w:hAnsi="Arial LatArm"/>
                <w:sz w:val="16"/>
                <w:szCs w:val="16"/>
              </w:rPr>
              <w:t xml:space="preserve"> </w:t>
            </w:r>
            <w:r w:rsidRPr="00733BC8">
              <w:rPr>
                <w:rFonts w:ascii="Sylfaen" w:hAnsi="Sylfaen" w:cs="Sylfaen"/>
                <w:sz w:val="16"/>
                <w:szCs w:val="16"/>
              </w:rPr>
              <w:t>մակնշումը</w:t>
            </w:r>
            <w:r w:rsidRPr="00733BC8">
              <w:rPr>
                <w:rFonts w:ascii="Arial LatArm" w:hAnsi="Arial LatArm"/>
                <w:sz w:val="16"/>
                <w:szCs w:val="16"/>
              </w:rPr>
              <w:t xml:space="preserve">` </w:t>
            </w:r>
            <w:r w:rsidRPr="00733BC8">
              <w:rPr>
                <w:rFonts w:ascii="Sylfaen" w:hAnsi="Sylfaen" w:cs="Sylfaen"/>
                <w:sz w:val="16"/>
                <w:szCs w:val="16"/>
              </w:rPr>
              <w:t>ըստ</w:t>
            </w:r>
            <w:r w:rsidRPr="00733BC8">
              <w:rPr>
                <w:rFonts w:ascii="Arial LatArm" w:hAnsi="Arial LatArm"/>
                <w:sz w:val="16"/>
                <w:szCs w:val="16"/>
              </w:rPr>
              <w:t xml:space="preserve"> </w:t>
            </w:r>
            <w:r w:rsidRPr="00733BC8">
              <w:rPr>
                <w:rFonts w:ascii="Sylfaen" w:hAnsi="Sylfaen" w:cs="Sylfaen"/>
                <w:sz w:val="16"/>
                <w:szCs w:val="16"/>
              </w:rPr>
              <w:t>ՀՀ</w:t>
            </w:r>
            <w:r w:rsidRPr="00733BC8">
              <w:rPr>
                <w:rFonts w:ascii="Arial LatArm" w:hAnsi="Arial LatArm"/>
                <w:sz w:val="16"/>
                <w:szCs w:val="16"/>
              </w:rPr>
              <w:t xml:space="preserve"> </w:t>
            </w:r>
            <w:r w:rsidRPr="00733BC8">
              <w:rPr>
                <w:rFonts w:ascii="Sylfaen" w:hAnsi="Sylfaen" w:cs="Sylfaen"/>
                <w:sz w:val="16"/>
                <w:szCs w:val="16"/>
              </w:rPr>
              <w:t>կառավարության</w:t>
            </w:r>
            <w:r w:rsidRPr="00733BC8">
              <w:rPr>
                <w:rFonts w:ascii="Arial LatArm" w:hAnsi="Arial LatArm"/>
                <w:sz w:val="16"/>
                <w:szCs w:val="16"/>
              </w:rPr>
              <w:t xml:space="preserve"> 2006</w:t>
            </w:r>
            <w:r w:rsidRPr="00733BC8">
              <w:rPr>
                <w:rFonts w:ascii="Sylfaen" w:hAnsi="Sylfaen" w:cs="Sylfaen"/>
                <w:sz w:val="16"/>
                <w:szCs w:val="16"/>
              </w:rPr>
              <w:t>թ</w:t>
            </w:r>
            <w:r w:rsidRPr="00733BC8">
              <w:rPr>
                <w:rFonts w:ascii="Arial LatArm" w:hAnsi="Arial LatArm"/>
                <w:sz w:val="16"/>
                <w:szCs w:val="16"/>
              </w:rPr>
              <w:t xml:space="preserve">. </w:t>
            </w:r>
            <w:r w:rsidRPr="00733BC8">
              <w:rPr>
                <w:rFonts w:ascii="Sylfaen" w:hAnsi="Sylfaen" w:cs="Sylfaen"/>
                <w:sz w:val="16"/>
                <w:szCs w:val="16"/>
              </w:rPr>
              <w:t>դեկտեմբերի</w:t>
            </w:r>
            <w:r w:rsidRPr="00733BC8">
              <w:rPr>
                <w:rFonts w:ascii="Arial LatArm" w:hAnsi="Arial LatArm"/>
                <w:sz w:val="16"/>
                <w:szCs w:val="16"/>
              </w:rPr>
              <w:t xml:space="preserve"> 21-</w:t>
            </w:r>
            <w:r w:rsidRPr="00733BC8">
              <w:rPr>
                <w:rFonts w:ascii="Sylfaen" w:hAnsi="Sylfaen" w:cs="Sylfaen"/>
                <w:sz w:val="16"/>
                <w:szCs w:val="16"/>
              </w:rPr>
              <w:t>ի</w:t>
            </w:r>
            <w:r w:rsidRPr="00733BC8">
              <w:rPr>
                <w:rFonts w:ascii="Arial LatArm" w:hAnsi="Arial LatArm"/>
                <w:sz w:val="16"/>
                <w:szCs w:val="16"/>
              </w:rPr>
              <w:t xml:space="preserve"> N 1925-</w:t>
            </w:r>
            <w:r w:rsidRPr="00733BC8">
              <w:rPr>
                <w:rFonts w:ascii="Sylfaen" w:hAnsi="Sylfaen" w:cs="Sylfaen"/>
                <w:sz w:val="16"/>
                <w:szCs w:val="16"/>
              </w:rPr>
              <w:t>Ն</w:t>
            </w:r>
            <w:r w:rsidRPr="00733BC8">
              <w:rPr>
                <w:rFonts w:ascii="Arial LatArm" w:hAnsi="Arial LatArm"/>
                <w:sz w:val="16"/>
                <w:szCs w:val="16"/>
              </w:rPr>
              <w:t xml:space="preserve"> </w:t>
            </w:r>
            <w:r w:rsidRPr="00733BC8">
              <w:rPr>
                <w:rFonts w:ascii="Sylfaen" w:hAnsi="Sylfaen" w:cs="Sylfaen"/>
                <w:sz w:val="16"/>
                <w:szCs w:val="16"/>
              </w:rPr>
              <w:t>որոշմամբ</w:t>
            </w:r>
            <w:r w:rsidRPr="00733BC8">
              <w:rPr>
                <w:rFonts w:ascii="Arial LatArm" w:hAnsi="Arial LatArm"/>
                <w:sz w:val="16"/>
                <w:szCs w:val="16"/>
              </w:rPr>
              <w:t xml:space="preserve"> </w:t>
            </w:r>
            <w:r w:rsidRPr="00733BC8">
              <w:rPr>
                <w:rFonts w:ascii="Sylfaen" w:hAnsi="Sylfaen" w:cs="Sylfaen"/>
                <w:sz w:val="16"/>
                <w:szCs w:val="16"/>
              </w:rPr>
              <w:t>հաստատված</w:t>
            </w:r>
            <w:r w:rsidRPr="00733BC8">
              <w:rPr>
                <w:rFonts w:ascii="Arial LatArm" w:hAnsi="Arial LatArm"/>
                <w:sz w:val="16"/>
                <w:szCs w:val="16"/>
              </w:rPr>
              <w:t xml:space="preserve"> </w:t>
            </w:r>
            <w:r w:rsidRPr="00733BC8">
              <w:rPr>
                <w:rFonts w:ascii="Arial LatArm" w:hAnsi="Arial LatArm" w:cs="Arial LatArm"/>
                <w:sz w:val="16"/>
                <w:szCs w:val="16"/>
              </w:rPr>
              <w:t>«</w:t>
            </w:r>
            <w:r w:rsidRPr="00733BC8">
              <w:rPr>
                <w:rFonts w:ascii="Sylfaen" w:hAnsi="Sylfaen" w:cs="Sylfaen"/>
                <w:sz w:val="16"/>
                <w:szCs w:val="16"/>
              </w:rPr>
              <w:t>Կաթին</w:t>
            </w:r>
            <w:r w:rsidRPr="00733BC8">
              <w:rPr>
                <w:rFonts w:ascii="Arial LatArm" w:hAnsi="Arial LatArm"/>
                <w:sz w:val="16"/>
                <w:szCs w:val="16"/>
              </w:rPr>
              <w:t xml:space="preserve">, </w:t>
            </w:r>
            <w:r w:rsidRPr="00733BC8">
              <w:rPr>
                <w:rFonts w:ascii="Sylfaen" w:hAnsi="Sylfaen" w:cs="Sylfaen"/>
                <w:sz w:val="16"/>
                <w:szCs w:val="16"/>
              </w:rPr>
              <w:t>կաթնամթերքին</w:t>
            </w:r>
            <w:r w:rsidRPr="00733BC8">
              <w:rPr>
                <w:rFonts w:ascii="Arial LatArm" w:hAnsi="Arial LatArm"/>
                <w:sz w:val="16"/>
                <w:szCs w:val="16"/>
              </w:rPr>
              <w:t xml:space="preserve"> </w:t>
            </w:r>
            <w:r w:rsidRPr="00733BC8">
              <w:rPr>
                <w:rFonts w:ascii="Sylfaen" w:hAnsi="Sylfaen" w:cs="Sylfaen"/>
                <w:sz w:val="16"/>
                <w:szCs w:val="16"/>
              </w:rPr>
              <w:t>և</w:t>
            </w:r>
            <w:r w:rsidRPr="00733BC8">
              <w:rPr>
                <w:rFonts w:ascii="Arial LatArm" w:hAnsi="Arial LatArm"/>
                <w:sz w:val="16"/>
                <w:szCs w:val="16"/>
              </w:rPr>
              <w:t xml:space="preserve"> </w:t>
            </w:r>
            <w:r w:rsidRPr="00733BC8">
              <w:rPr>
                <w:rFonts w:ascii="Sylfaen" w:hAnsi="Sylfaen" w:cs="Sylfaen"/>
                <w:sz w:val="16"/>
                <w:szCs w:val="16"/>
              </w:rPr>
              <w:t>դրանց</w:t>
            </w:r>
            <w:r w:rsidRPr="00733BC8">
              <w:rPr>
                <w:rFonts w:ascii="Arial LatArm" w:hAnsi="Arial LatArm"/>
                <w:sz w:val="16"/>
                <w:szCs w:val="16"/>
              </w:rPr>
              <w:t xml:space="preserve"> </w:t>
            </w:r>
            <w:r w:rsidRPr="00733BC8">
              <w:rPr>
                <w:rFonts w:ascii="Sylfaen" w:hAnsi="Sylfaen" w:cs="Sylfaen"/>
                <w:sz w:val="16"/>
                <w:szCs w:val="16"/>
              </w:rPr>
              <w:t>արտադրությանը</w:t>
            </w:r>
            <w:r w:rsidRPr="00733BC8">
              <w:rPr>
                <w:rFonts w:ascii="Arial LatArm" w:hAnsi="Arial LatArm"/>
                <w:sz w:val="16"/>
                <w:szCs w:val="16"/>
              </w:rPr>
              <w:t xml:space="preserve"> </w:t>
            </w:r>
            <w:r w:rsidRPr="00733BC8">
              <w:rPr>
                <w:rFonts w:ascii="Sylfaen" w:hAnsi="Sylfaen" w:cs="Sylfaen"/>
                <w:sz w:val="16"/>
                <w:szCs w:val="16"/>
              </w:rPr>
              <w:t>ներկայացվող</w:t>
            </w:r>
            <w:r w:rsidRPr="00733BC8">
              <w:rPr>
                <w:rFonts w:ascii="Arial LatArm" w:hAnsi="Arial LatArm"/>
                <w:sz w:val="16"/>
                <w:szCs w:val="16"/>
              </w:rPr>
              <w:t xml:space="preserve"> </w:t>
            </w:r>
            <w:r w:rsidRPr="00733BC8">
              <w:rPr>
                <w:rFonts w:ascii="Sylfaen" w:hAnsi="Sylfaen" w:cs="Sylfaen"/>
                <w:sz w:val="16"/>
                <w:szCs w:val="16"/>
              </w:rPr>
              <w:t>պահանջների</w:t>
            </w:r>
            <w:r w:rsidRPr="00733BC8">
              <w:rPr>
                <w:rFonts w:ascii="Arial LatArm" w:hAnsi="Arial LatArm"/>
                <w:sz w:val="16"/>
                <w:szCs w:val="16"/>
              </w:rPr>
              <w:t xml:space="preserve"> </w:t>
            </w:r>
            <w:r w:rsidRPr="00733BC8">
              <w:rPr>
                <w:rFonts w:ascii="Sylfaen" w:hAnsi="Sylfaen" w:cs="Sylfaen"/>
                <w:sz w:val="16"/>
                <w:szCs w:val="16"/>
              </w:rPr>
              <w:t>տեխնիկական</w:t>
            </w:r>
            <w:r w:rsidRPr="00733BC8">
              <w:rPr>
                <w:rFonts w:ascii="Arial LatArm" w:hAnsi="Arial LatArm"/>
                <w:sz w:val="16"/>
                <w:szCs w:val="16"/>
              </w:rPr>
              <w:t xml:space="preserve"> </w:t>
            </w:r>
            <w:r w:rsidRPr="00733BC8">
              <w:rPr>
                <w:rFonts w:ascii="Sylfaen" w:hAnsi="Sylfaen" w:cs="Sylfaen"/>
                <w:sz w:val="16"/>
                <w:szCs w:val="16"/>
              </w:rPr>
              <w:t>կանոնակարգի</w:t>
            </w:r>
            <w:r w:rsidRPr="00733BC8">
              <w:rPr>
                <w:rFonts w:ascii="Arial LatArm" w:hAnsi="Arial LatArm" w:cs="Arial LatArm"/>
                <w:sz w:val="16"/>
                <w:szCs w:val="16"/>
              </w:rPr>
              <w:t>»</w:t>
            </w:r>
            <w:r w:rsidRPr="00733BC8">
              <w:rPr>
                <w:rFonts w:ascii="Arial LatArm" w:hAnsi="Arial LatArm"/>
                <w:sz w:val="16"/>
                <w:szCs w:val="16"/>
              </w:rPr>
              <w:t xml:space="preserve"> </w:t>
            </w:r>
            <w:r w:rsidRPr="00733BC8">
              <w:rPr>
                <w:rFonts w:ascii="Sylfaen" w:hAnsi="Sylfaen" w:cs="Sylfaen"/>
                <w:sz w:val="16"/>
                <w:szCs w:val="16"/>
              </w:rPr>
              <w:t>և</w:t>
            </w:r>
            <w:r w:rsidRPr="00733BC8">
              <w:rPr>
                <w:rFonts w:ascii="Arial LatArm" w:hAnsi="Arial LatArm"/>
                <w:sz w:val="16"/>
                <w:szCs w:val="16"/>
              </w:rPr>
              <w:t xml:space="preserve"> </w:t>
            </w:r>
            <w:r w:rsidRPr="00733BC8">
              <w:rPr>
                <w:rFonts w:ascii="Arial LatArm" w:hAnsi="Arial LatArm" w:cs="Arial LatArm"/>
                <w:sz w:val="16"/>
                <w:szCs w:val="16"/>
              </w:rPr>
              <w:t>«</w:t>
            </w:r>
            <w:r w:rsidRPr="00733BC8">
              <w:rPr>
                <w:rFonts w:ascii="Sylfaen" w:hAnsi="Sylfaen" w:cs="Sylfaen"/>
                <w:sz w:val="16"/>
                <w:szCs w:val="16"/>
              </w:rPr>
              <w:t>Սննդամթերքի</w:t>
            </w:r>
            <w:r w:rsidRPr="00733BC8">
              <w:rPr>
                <w:rFonts w:ascii="Arial LatArm" w:hAnsi="Arial LatArm"/>
                <w:sz w:val="16"/>
                <w:szCs w:val="16"/>
              </w:rPr>
              <w:t xml:space="preserve"> </w:t>
            </w:r>
            <w:r w:rsidRPr="00733BC8">
              <w:rPr>
                <w:rFonts w:ascii="Sylfaen" w:hAnsi="Sylfaen" w:cs="Sylfaen"/>
                <w:sz w:val="16"/>
                <w:szCs w:val="16"/>
              </w:rPr>
              <w:t>անվտանգության</w:t>
            </w:r>
            <w:r w:rsidRPr="00733BC8">
              <w:rPr>
                <w:rFonts w:ascii="Arial LatArm" w:hAnsi="Arial LatArm"/>
                <w:sz w:val="16"/>
                <w:szCs w:val="16"/>
              </w:rPr>
              <w:t xml:space="preserve"> </w:t>
            </w:r>
            <w:r w:rsidRPr="00733BC8">
              <w:rPr>
                <w:rFonts w:ascii="Sylfaen" w:hAnsi="Sylfaen" w:cs="Sylfaen"/>
                <w:sz w:val="16"/>
                <w:szCs w:val="16"/>
              </w:rPr>
              <w:t>մասին</w:t>
            </w:r>
            <w:r w:rsidRPr="00733BC8">
              <w:rPr>
                <w:rFonts w:ascii="Arial LatArm" w:hAnsi="Arial LatArm" w:cs="Arial LatArm"/>
                <w:sz w:val="16"/>
                <w:szCs w:val="16"/>
              </w:rPr>
              <w:t>»</w:t>
            </w:r>
            <w:r w:rsidRPr="00733BC8">
              <w:rPr>
                <w:rFonts w:ascii="Arial LatArm" w:hAnsi="Arial LatArm"/>
                <w:sz w:val="16"/>
                <w:szCs w:val="16"/>
              </w:rPr>
              <w:t xml:space="preserve"> </w:t>
            </w:r>
            <w:r w:rsidRPr="00733BC8">
              <w:rPr>
                <w:rFonts w:ascii="Sylfaen" w:hAnsi="Sylfaen" w:cs="Sylfaen"/>
                <w:sz w:val="16"/>
                <w:szCs w:val="16"/>
              </w:rPr>
              <w:t>ՀՀ</w:t>
            </w:r>
            <w:r w:rsidRPr="00733BC8">
              <w:rPr>
                <w:rFonts w:ascii="Arial LatArm" w:hAnsi="Arial LatArm"/>
                <w:sz w:val="16"/>
                <w:szCs w:val="16"/>
              </w:rPr>
              <w:t xml:space="preserve"> </w:t>
            </w:r>
            <w:r w:rsidRPr="00733BC8">
              <w:rPr>
                <w:rFonts w:ascii="Sylfaen" w:hAnsi="Sylfaen" w:cs="Sylfaen"/>
                <w:sz w:val="16"/>
                <w:szCs w:val="16"/>
              </w:rPr>
              <w:t>օրենքի</w:t>
            </w:r>
            <w:r w:rsidRPr="00733BC8">
              <w:rPr>
                <w:rFonts w:ascii="Arial LatArm" w:hAnsi="Arial LatArm"/>
                <w:sz w:val="16"/>
                <w:szCs w:val="16"/>
              </w:rPr>
              <w:t>:</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հատ</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700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105000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21</w:t>
            </w:r>
          </w:p>
        </w:tc>
        <w:tc>
          <w:tcPr>
            <w:tcW w:w="1276" w:type="dxa"/>
            <w:vAlign w:val="bottom"/>
          </w:tcPr>
          <w:p w:rsidR="00733BC8" w:rsidRDefault="00733BC8" w:rsidP="00733BC8">
            <w:pPr>
              <w:rPr>
                <w:rFonts w:ascii="Arial LatArm" w:hAnsi="Arial LatArm"/>
                <w:sz w:val="20"/>
                <w:szCs w:val="20"/>
              </w:rPr>
            </w:pPr>
            <w:r>
              <w:rPr>
                <w:rFonts w:ascii="Arial LatArm" w:hAnsi="Arial LatArm"/>
                <w:sz w:val="20"/>
                <w:szCs w:val="20"/>
              </w:rPr>
              <w:t>15821500</w:t>
            </w:r>
          </w:p>
        </w:tc>
        <w:tc>
          <w:tcPr>
            <w:tcW w:w="1559" w:type="dxa"/>
            <w:vAlign w:val="bottom"/>
          </w:tcPr>
          <w:p w:rsidR="00733BC8" w:rsidRDefault="00733BC8" w:rsidP="00733BC8">
            <w:pPr>
              <w:rPr>
                <w:rFonts w:ascii="Arial LatArm" w:hAnsi="Arial LatArm"/>
                <w:sz w:val="20"/>
                <w:szCs w:val="20"/>
              </w:rPr>
            </w:pPr>
            <w:r>
              <w:rPr>
                <w:rFonts w:ascii="Arial LatArm" w:hAnsi="Arial LatArm"/>
                <w:sz w:val="20"/>
                <w:szCs w:val="20"/>
              </w:rPr>
              <w:t>Â</w:t>
            </w:r>
            <w:r>
              <w:rPr>
                <w:rFonts w:ascii="Sylfaen" w:hAnsi="Sylfaen" w:cs="Sylfaen"/>
                <w:sz w:val="20"/>
                <w:szCs w:val="20"/>
              </w:rPr>
              <w:t>խվածքաբլիթ</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Թարմ վիճակում, կաթնահունց, պեչենի խոնավությունը՝ 3 %-ից մինչև 10 %, շաքարի զանգվածային մասը՝ 20 %-ից </w:t>
            </w:r>
            <w:r w:rsidRPr="00C056C0">
              <w:rPr>
                <w:rFonts w:ascii="Sylfaen" w:hAnsi="Sylfaen"/>
                <w:sz w:val="16"/>
                <w:szCs w:val="16"/>
              </w:rPr>
              <w:lastRenderedPageBreak/>
              <w:t>մինչև 27 %, յուղայնությունը՝ 3 %-ից մինչև 30 %, ԳՕՍՏ 24901-89:  Անվտանգությունը` ըստ N 2-III-4.9-01-2010 հիգիենիկ նորմատիվների 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lastRenderedPageBreak/>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1100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209000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190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190</w:t>
            </w:r>
          </w:p>
        </w:tc>
        <w:tc>
          <w:tcPr>
            <w:tcW w:w="1482" w:type="dxa"/>
            <w:gridSpan w:val="2"/>
          </w:tcPr>
          <w:p w:rsidR="00733BC8" w:rsidRDefault="00733BC8" w:rsidP="00733BC8">
            <w:r w:rsidRPr="002D1B1A">
              <w:rPr>
                <w:rFonts w:ascii="GHEA Grapalat" w:hAnsi="GHEA Grapalat"/>
                <w:b/>
                <w:sz w:val="16"/>
                <w:szCs w:val="16"/>
              </w:rPr>
              <w:t xml:space="preserve">Պայմանագիրըուժիմեջմտնելուց 20 </w:t>
            </w:r>
            <w:r w:rsidRPr="002D1B1A">
              <w:rPr>
                <w:rFonts w:ascii="GHEA Grapalat" w:hAnsi="GHEA Grapalat"/>
                <w:b/>
                <w:sz w:val="16"/>
                <w:szCs w:val="16"/>
              </w:rPr>
              <w:lastRenderedPageBreak/>
              <w:t>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22</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15842110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ոնֆետ</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C056C0">
              <w:rPr>
                <w:rFonts w:ascii="Sylfaen" w:hAnsi="Sylfaen"/>
                <w:sz w:val="16"/>
                <w:szCs w:val="16"/>
              </w:rPr>
              <w:t>Մալմելադ տեղական։ Կախված տեսակից խոնավության զանգվածային մասը` 4-25 %-ից ոչ ավել, փաթեթավորված,`  կշռածրարված տուփերով, խառը համային տեսականիով։ Անվտանգությունը` ըստ N 2-III-4.9-01-2010 հիգիենիկ նորմատիվների, իսկ մակնշումը`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2000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360000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180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180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23</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15332290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Ջեմեր</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p>
          <w:p w:rsidR="00733BC8" w:rsidRPr="00727C2E" w:rsidRDefault="00733BC8" w:rsidP="00733BC8">
            <w:pPr>
              <w:spacing w:after="200"/>
              <w:rPr>
                <w:rFonts w:ascii="Sylfaen" w:hAnsi="Sylfaen"/>
                <w:sz w:val="16"/>
                <w:szCs w:val="16"/>
              </w:rPr>
            </w:pPr>
            <w:r>
              <w:rPr>
                <w:rFonts w:ascii="Sylfaen" w:hAnsi="Sylfaen"/>
                <w:sz w:val="16"/>
                <w:szCs w:val="16"/>
              </w:rPr>
              <w:t xml:space="preserve">Ջեմեր տարբեր </w:t>
            </w:r>
            <w:r w:rsidRPr="00727C2E">
              <w:rPr>
                <w:rFonts w:ascii="Sylfaen" w:hAnsi="Sylfaen"/>
                <w:sz w:val="16"/>
                <w:szCs w:val="16"/>
              </w:rPr>
              <w:t xml:space="preserve"> տեսակի</w:t>
            </w:r>
            <w:r>
              <w:rPr>
                <w:rFonts w:ascii="Sylfaen" w:hAnsi="Sylfaen"/>
                <w:sz w:val="16"/>
                <w:szCs w:val="16"/>
              </w:rPr>
              <w:t xml:space="preserve"> </w:t>
            </w:r>
            <w:r w:rsidRPr="00727C2E">
              <w:rPr>
                <w:rFonts w:ascii="Sylfaen" w:hAnsi="Sylfaen"/>
                <w:sz w:val="16"/>
                <w:szCs w:val="16"/>
              </w:rPr>
              <w:t xml:space="preserve"> </w:t>
            </w:r>
            <w:r>
              <w:rPr>
                <w:rFonts w:ascii="Sylfaen" w:hAnsi="Sylfaen"/>
                <w:sz w:val="16"/>
                <w:szCs w:val="16"/>
              </w:rPr>
              <w:t xml:space="preserve"> տեղական </w:t>
            </w:r>
            <w:r w:rsidRPr="00727C2E">
              <w:rPr>
                <w:rFonts w:ascii="Sylfaen" w:hAnsi="Sylfaen"/>
                <w:sz w:val="16"/>
                <w:szCs w:val="16"/>
              </w:rPr>
              <w:t>ՀՍՏ 48-2007</w:t>
            </w:r>
            <w:r w:rsidRPr="00C056C0">
              <w:rPr>
                <w:rFonts w:ascii="Sylfaen" w:hAnsi="Sylfaen"/>
                <w:sz w:val="16"/>
                <w:szCs w:val="16"/>
              </w:rPr>
              <w:t>: </w:t>
            </w:r>
            <w:r w:rsidRPr="00727C2E">
              <w:rPr>
                <w:rFonts w:ascii="Sylfaen" w:hAnsi="Sylfaen"/>
                <w:sz w:val="16"/>
                <w:szCs w:val="16"/>
              </w:rPr>
              <w:t>Անվտանգությունը՝ ըստ N 2-III-4.9-01-2010 հիգիենիկ նորմատիվների, իսկ մակնշումը` «Սննդամթերքի անվտանգության մասին» ՀՀ օրենքի 8-րդ հոդվածի</w:t>
            </w:r>
          </w:p>
          <w:p w:rsidR="00733BC8" w:rsidRPr="00727C2E" w:rsidRDefault="00733BC8" w:rsidP="00733BC8">
            <w:pPr>
              <w:spacing w:after="200"/>
              <w:rPr>
                <w:rFonts w:ascii="Sylfaen" w:hAnsi="Sylfaen"/>
                <w:sz w:val="16"/>
                <w:szCs w:val="16"/>
              </w:rPr>
            </w:pP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1400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63000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45</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45</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24</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15863200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Â</w:t>
            </w:r>
            <w:r>
              <w:rPr>
                <w:rFonts w:ascii="Sylfaen" w:hAnsi="Sylfaen" w:cs="Sylfaen"/>
                <w:sz w:val="20"/>
                <w:szCs w:val="20"/>
              </w:rPr>
              <w:t>եյ</w:t>
            </w:r>
          </w:p>
        </w:tc>
        <w:tc>
          <w:tcPr>
            <w:tcW w:w="1134" w:type="dxa"/>
          </w:tcPr>
          <w:p w:rsidR="00733BC8" w:rsidRDefault="00733BC8" w:rsidP="00733BC8">
            <w:r w:rsidRPr="006A579E">
              <w:rPr>
                <w:rFonts w:ascii="Sylfaen" w:hAnsi="Sylfaen"/>
                <w:sz w:val="16"/>
                <w:szCs w:val="16"/>
              </w:rPr>
              <w:t xml:space="preserve">ՀՀ կամ </w:t>
            </w:r>
            <w:r w:rsidRPr="006A579E">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 xml:space="preserve">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Անվտանգությունը` ըստ 2-III-4.9-01-2010  հիգիենիկ նորմատիվների, իսկ մակնշումը` </w:t>
            </w:r>
          </w:p>
          <w:p w:rsidR="00733BC8" w:rsidRPr="00727C2E" w:rsidRDefault="00733BC8" w:rsidP="00733BC8">
            <w:pPr>
              <w:spacing w:after="200"/>
              <w:rPr>
                <w:rFonts w:ascii="Sylfaen" w:hAnsi="Sylfaen"/>
                <w:sz w:val="16"/>
                <w:szCs w:val="16"/>
              </w:rPr>
            </w:pPr>
            <w:r w:rsidRPr="00727C2E">
              <w:rPr>
                <w:rFonts w:ascii="Sylfaen" w:hAnsi="Sylfaen"/>
                <w:sz w:val="16"/>
                <w:szCs w:val="16"/>
              </w:rPr>
              <w:t>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տուփ</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700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28000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25</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15872400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²</w:t>
            </w:r>
            <w:r>
              <w:rPr>
                <w:rFonts w:ascii="Sylfaen" w:hAnsi="Sylfaen" w:cs="Sylfaen"/>
                <w:sz w:val="20"/>
                <w:szCs w:val="20"/>
              </w:rPr>
              <w:t>ղ</w:t>
            </w:r>
            <w:r>
              <w:rPr>
                <w:rFonts w:ascii="Arial LatArm" w:hAnsi="Arial LatArm"/>
                <w:sz w:val="20"/>
                <w:szCs w:val="20"/>
              </w:rPr>
              <w:t xml:space="preserve">, </w:t>
            </w:r>
            <w:r>
              <w:rPr>
                <w:rFonts w:ascii="Sylfaen" w:hAnsi="Sylfaen" w:cs="Sylfaen"/>
                <w:sz w:val="20"/>
                <w:szCs w:val="20"/>
              </w:rPr>
              <w:t>կերակրի</w:t>
            </w:r>
            <w:r>
              <w:rPr>
                <w:rFonts w:ascii="Arial LatArm" w:hAnsi="Arial LatArm"/>
                <w:sz w:val="20"/>
                <w:szCs w:val="20"/>
              </w:rPr>
              <w:t xml:space="preserve"> </w:t>
            </w:r>
            <w:r>
              <w:rPr>
                <w:rFonts w:ascii="Sylfaen" w:hAnsi="Sylfaen" w:cs="Sylfaen"/>
                <w:sz w:val="20"/>
                <w:szCs w:val="20"/>
              </w:rPr>
              <w:t>մանր</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 xml:space="preserve">Կերակրի աղ`մանր  բարձր տեսակի, յոդացված ՀՍՏ 239-2005 Պիտանելիության ժամկետը արտադրման օրվանից ոչ պակաս 12 ամիս: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180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13140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73</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73</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26</w:t>
            </w:r>
          </w:p>
        </w:tc>
        <w:tc>
          <w:tcPr>
            <w:tcW w:w="1276" w:type="dxa"/>
          </w:tcPr>
          <w:p w:rsidR="00733BC8" w:rsidRDefault="00733BC8" w:rsidP="00733BC8">
            <w:pPr>
              <w:jc w:val="center"/>
              <w:rPr>
                <w:rFonts w:ascii="Arial LatArm" w:hAnsi="Arial LatArm"/>
                <w:sz w:val="20"/>
                <w:szCs w:val="20"/>
              </w:rPr>
            </w:pPr>
            <w:r>
              <w:rPr>
                <w:rFonts w:ascii="Arial LatArm" w:hAnsi="Arial LatArm"/>
                <w:sz w:val="20"/>
                <w:szCs w:val="20"/>
              </w:rPr>
              <w:t>15321000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Կոմպոտ</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 xml:space="preserve">Մրգահյութեր` </w:t>
            </w:r>
            <w:r>
              <w:rPr>
                <w:rFonts w:ascii="Sylfaen" w:hAnsi="Sylfaen"/>
                <w:sz w:val="16"/>
                <w:szCs w:val="16"/>
              </w:rPr>
              <w:t xml:space="preserve"> տեղական </w:t>
            </w:r>
            <w:r w:rsidRPr="00727C2E">
              <w:rPr>
                <w:rFonts w:ascii="Sylfaen" w:hAnsi="Sylfaen"/>
                <w:sz w:val="16"/>
                <w:szCs w:val="16"/>
              </w:rPr>
              <w:t xml:space="preserve">պատրաստված թարմ մրգերից և պտուղներից, շաքարի </w:t>
            </w:r>
            <w:r w:rsidRPr="00727C2E">
              <w:rPr>
                <w:rFonts w:ascii="Sylfaen" w:hAnsi="Sylfaen"/>
                <w:sz w:val="16"/>
                <w:szCs w:val="16"/>
              </w:rPr>
              <w:lastRenderedPageBreak/>
              <w:t>օշարակի հավելումով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p>
        </w:tc>
        <w:tc>
          <w:tcPr>
            <w:tcW w:w="567" w:type="dxa"/>
          </w:tcPr>
          <w:p w:rsidR="00733BC8" w:rsidRDefault="00733BC8" w:rsidP="00733BC8">
            <w:pPr>
              <w:jc w:val="center"/>
              <w:rPr>
                <w:rFonts w:ascii="Arial LatArm" w:hAnsi="Arial LatArm"/>
                <w:sz w:val="20"/>
                <w:szCs w:val="20"/>
              </w:rPr>
            </w:pPr>
            <w:r>
              <w:rPr>
                <w:rFonts w:ascii="Sylfaen" w:hAnsi="Sylfaen" w:cs="Sylfaen"/>
                <w:sz w:val="20"/>
                <w:szCs w:val="20"/>
              </w:rPr>
              <w:lastRenderedPageBreak/>
              <w:t>լիտ</w:t>
            </w:r>
            <w:r>
              <w:rPr>
                <w:rFonts w:ascii="Sylfaen" w:hAnsi="Sylfaen" w:cs="Sylfaen"/>
                <w:sz w:val="20"/>
                <w:szCs w:val="20"/>
              </w:rPr>
              <w:lastRenderedPageBreak/>
              <w:t>ր</w:t>
            </w:r>
          </w:p>
        </w:tc>
        <w:tc>
          <w:tcPr>
            <w:tcW w:w="709" w:type="dxa"/>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lastRenderedPageBreak/>
              <w:t>550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192500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350</w:t>
            </w:r>
          </w:p>
        </w:tc>
        <w:tc>
          <w:tcPr>
            <w:tcW w:w="2268" w:type="dxa"/>
          </w:tcPr>
          <w:p w:rsidR="00733BC8" w:rsidRDefault="00733BC8" w:rsidP="00733BC8">
            <w:r w:rsidRPr="00B40922">
              <w:rPr>
                <w:rFonts w:ascii="GHEA Grapalat" w:hAnsi="GHEA Grapalat"/>
                <w:sz w:val="20"/>
              </w:rPr>
              <w:t xml:space="preserve">գ. Գոռավան, Գևորգ </w:t>
            </w:r>
            <w:r w:rsidRPr="00B40922">
              <w:rPr>
                <w:rFonts w:ascii="GHEA Grapalat" w:hAnsi="GHEA Grapalat"/>
                <w:sz w:val="20"/>
              </w:rPr>
              <w:lastRenderedPageBreak/>
              <w:t xml:space="preserve">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lastRenderedPageBreak/>
              <w:t>350</w:t>
            </w:r>
          </w:p>
        </w:tc>
        <w:tc>
          <w:tcPr>
            <w:tcW w:w="1482" w:type="dxa"/>
            <w:gridSpan w:val="2"/>
          </w:tcPr>
          <w:p w:rsidR="00733BC8" w:rsidRDefault="00733BC8" w:rsidP="00733BC8">
            <w:r w:rsidRPr="002D1B1A">
              <w:rPr>
                <w:rFonts w:ascii="GHEA Grapalat" w:hAnsi="GHEA Grapalat"/>
                <w:b/>
                <w:sz w:val="16"/>
                <w:szCs w:val="16"/>
              </w:rPr>
              <w:t>Պայմանագիրըո</w:t>
            </w:r>
            <w:r w:rsidRPr="002D1B1A">
              <w:rPr>
                <w:rFonts w:ascii="GHEA Grapalat" w:hAnsi="GHEA Grapalat"/>
                <w:b/>
                <w:sz w:val="16"/>
                <w:szCs w:val="16"/>
              </w:rPr>
              <w:lastRenderedPageBreak/>
              <w:t>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27</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15898000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Խմորիչ</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 xml:space="preserve">Չոր, գործարանային փաթեթավորված, չափածրարված, խոնավությունը` 8 %-ից ոչ ավելի: Անվտանգությունը` N 2-III-4.9-01-2010 հիգիենիկ նորմատիվների և «Սննդամթերքի անվտանգության մասին» ՀՀ օրենքի 8-րդ հոդվածի: Պիտանելիության մնացորդային ժամկետը ոչ պակաս 80 %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տուփ</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250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28</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03221410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աղամբ</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55% -վաղահաս, 45%- միջահաս</w:t>
            </w:r>
            <w:r w:rsidRPr="00727C2E">
              <w:rPr>
                <w:rFonts w:ascii="Sylfaen" w:hAnsi="Sylfaen"/>
                <w:sz w:val="16"/>
                <w:szCs w:val="16"/>
              </w:rPr>
              <w:br/>
              <w:t xml:space="preserve">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3սմ-ից ոչ ավելի::Մաքրված գլուխների քաշը ոչ պակաս - 0.7 կգ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140000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29</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15313000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արտոֆիլ</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 xml:space="preserve">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w:t>
            </w:r>
            <w:r w:rsidRPr="00727C2E">
              <w:rPr>
                <w:rFonts w:ascii="Sylfaen" w:hAnsi="Sylfaen"/>
                <w:sz w:val="16"/>
                <w:szCs w:val="16"/>
              </w:rPr>
              <w:lastRenderedPageBreak/>
              <w:t>հոդվածի:</w:t>
            </w:r>
          </w:p>
          <w:p w:rsidR="00733BC8" w:rsidRPr="00727C2E" w:rsidRDefault="00733BC8" w:rsidP="00733BC8">
            <w:pPr>
              <w:spacing w:after="200"/>
              <w:rPr>
                <w:rFonts w:ascii="Sylfaen" w:hAnsi="Sylfaen"/>
                <w:sz w:val="16"/>
                <w:szCs w:val="16"/>
              </w:rPr>
            </w:pP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lastRenderedPageBreak/>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700000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2000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2000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30</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15331167</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Կանաչի</w:t>
            </w:r>
            <w:r>
              <w:rPr>
                <w:rFonts w:ascii="Arial LatArm" w:hAnsi="Arial LatArm"/>
                <w:sz w:val="20"/>
                <w:szCs w:val="20"/>
              </w:rPr>
              <w:t xml:space="preserve"> </w:t>
            </w:r>
            <w:r>
              <w:rPr>
                <w:rFonts w:ascii="Sylfaen" w:hAnsi="Sylfaen" w:cs="Sylfaen"/>
                <w:sz w:val="20"/>
                <w:szCs w:val="20"/>
              </w:rPr>
              <w:t>խառը</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Կանաչի տարբեր տեսակի, անվտանգությունը` ըստ N 2-III-4,9-01-2003 (ՌԴ Սան Պին 2,3,2-1078-01) սանիտարահամաճարակային կանոնների և նորմերի և ՙՍննդամթերքի անվտանգության մասին՚ ՀՀ օրենքի 9-րդ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կապ</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250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62500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250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250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31</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03221110</w:t>
            </w:r>
          </w:p>
        </w:tc>
        <w:tc>
          <w:tcPr>
            <w:tcW w:w="1559"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w:t>
            </w:r>
            <w:r>
              <w:rPr>
                <w:rFonts w:ascii="Sylfaen" w:hAnsi="Sylfaen" w:cs="Sylfaen"/>
                <w:sz w:val="20"/>
                <w:szCs w:val="20"/>
              </w:rPr>
              <w:t>ազար</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 xml:space="preserve">Սովորական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380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72200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190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190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32</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15331161</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Սոխ</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 xml:space="preserve">Թարմ,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35000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33</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03222128</w:t>
            </w:r>
          </w:p>
        </w:tc>
        <w:tc>
          <w:tcPr>
            <w:tcW w:w="1559" w:type="dxa"/>
            <w:vAlign w:val="bottom"/>
          </w:tcPr>
          <w:p w:rsidR="00733BC8" w:rsidRDefault="00733BC8" w:rsidP="00733BC8">
            <w:pPr>
              <w:rPr>
                <w:rFonts w:ascii="Arial LatArm" w:hAnsi="Arial LatArm"/>
                <w:sz w:val="20"/>
                <w:szCs w:val="20"/>
              </w:rPr>
            </w:pPr>
            <w:r>
              <w:rPr>
                <w:rFonts w:ascii="Arial LatArm" w:hAnsi="Arial LatArm"/>
                <w:sz w:val="20"/>
                <w:szCs w:val="20"/>
              </w:rPr>
              <w:t>Ê</w:t>
            </w:r>
            <w:r>
              <w:rPr>
                <w:rFonts w:ascii="Sylfaen" w:hAnsi="Sylfaen" w:cs="Sylfaen"/>
                <w:sz w:val="20"/>
                <w:szCs w:val="20"/>
              </w:rPr>
              <w:t>նձոր</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727C2E">
              <w:rPr>
                <w:rFonts w:ascii="Sylfaen" w:hAnsi="Sylfaen"/>
                <w:sz w:val="16"/>
                <w:szCs w:val="16"/>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105000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300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2693"/>
        </w:trPr>
        <w:tc>
          <w:tcPr>
            <w:tcW w:w="525" w:type="dxa"/>
            <w:vAlign w:val="bottom"/>
          </w:tcPr>
          <w:p w:rsidR="00733BC8" w:rsidRDefault="00733BC8" w:rsidP="00765A87">
            <w:pPr>
              <w:rPr>
                <w:rFonts w:ascii="Calibri" w:hAnsi="Calibri"/>
                <w:color w:val="000000"/>
                <w:sz w:val="20"/>
                <w:szCs w:val="20"/>
              </w:rPr>
            </w:pPr>
            <w:r>
              <w:rPr>
                <w:rFonts w:ascii="Calibri" w:hAnsi="Calibri"/>
                <w:color w:val="000000"/>
                <w:sz w:val="20"/>
                <w:szCs w:val="20"/>
              </w:rPr>
              <w:lastRenderedPageBreak/>
              <w:t>34</w:t>
            </w:r>
          </w:p>
        </w:tc>
        <w:tc>
          <w:tcPr>
            <w:tcW w:w="1276" w:type="dxa"/>
            <w:vAlign w:val="bottom"/>
          </w:tcPr>
          <w:p w:rsidR="00733BC8" w:rsidRDefault="00733BC8" w:rsidP="00765A87">
            <w:pPr>
              <w:rPr>
                <w:rFonts w:ascii="Arial LatArm" w:hAnsi="Arial LatArm"/>
                <w:sz w:val="20"/>
                <w:szCs w:val="20"/>
              </w:rPr>
            </w:pPr>
            <w:r>
              <w:rPr>
                <w:rFonts w:ascii="Arial LatArm" w:hAnsi="Arial LatArm"/>
                <w:sz w:val="20"/>
                <w:szCs w:val="20"/>
              </w:rPr>
              <w:t>15331132</w:t>
            </w:r>
          </w:p>
        </w:tc>
        <w:tc>
          <w:tcPr>
            <w:tcW w:w="1559" w:type="dxa"/>
            <w:vAlign w:val="bottom"/>
          </w:tcPr>
          <w:p w:rsidR="00733BC8" w:rsidRDefault="00733BC8" w:rsidP="00765A87">
            <w:pPr>
              <w:rPr>
                <w:rFonts w:ascii="Arial LatArm" w:hAnsi="Arial LatArm"/>
                <w:sz w:val="20"/>
                <w:szCs w:val="20"/>
              </w:rPr>
            </w:pPr>
            <w:r>
              <w:rPr>
                <w:rFonts w:ascii="Sylfaen" w:hAnsi="Sylfaen" w:cs="Sylfaen"/>
                <w:sz w:val="20"/>
                <w:szCs w:val="20"/>
              </w:rPr>
              <w:t>Կանաչ</w:t>
            </w:r>
            <w:r>
              <w:rPr>
                <w:rFonts w:ascii="Arial LatArm" w:hAnsi="Arial LatArm"/>
                <w:sz w:val="20"/>
                <w:szCs w:val="20"/>
              </w:rPr>
              <w:t xml:space="preserve"> </w:t>
            </w:r>
            <w:r>
              <w:rPr>
                <w:rFonts w:ascii="Sylfaen" w:hAnsi="Sylfaen" w:cs="Sylfaen"/>
                <w:sz w:val="20"/>
                <w:szCs w:val="20"/>
              </w:rPr>
              <w:t>ոլոռ</w:t>
            </w:r>
            <w:r>
              <w:rPr>
                <w:rFonts w:ascii="Arial LatArm" w:hAnsi="Arial LatArm"/>
                <w:sz w:val="20"/>
                <w:szCs w:val="20"/>
              </w:rPr>
              <w:t xml:space="preserve"> </w:t>
            </w:r>
            <w:r>
              <w:rPr>
                <w:rFonts w:ascii="Sylfaen" w:hAnsi="Sylfaen" w:cs="Sylfaen"/>
                <w:sz w:val="20"/>
                <w:szCs w:val="20"/>
              </w:rPr>
              <w:t>պահածոյացված</w:t>
            </w:r>
          </w:p>
        </w:tc>
        <w:tc>
          <w:tcPr>
            <w:tcW w:w="1134" w:type="dxa"/>
          </w:tcPr>
          <w:p w:rsidR="00733BC8" w:rsidRPr="00B9025F" w:rsidRDefault="00733BC8" w:rsidP="00733BC8">
            <w:pPr>
              <w:rPr>
                <w:rFonts w:ascii="Arial LatArm" w:hAnsi="Arial LatArm"/>
              </w:rPr>
            </w:pPr>
            <w:r w:rsidRPr="00B9025F">
              <w:rPr>
                <w:rFonts w:ascii="Sylfaen" w:hAnsi="Sylfaen" w:cs="Sylfaen"/>
                <w:sz w:val="16"/>
                <w:szCs w:val="16"/>
              </w:rPr>
              <w:t>ՀՀ</w:t>
            </w:r>
            <w:r w:rsidRPr="00B9025F">
              <w:rPr>
                <w:rFonts w:ascii="Arial LatArm" w:hAnsi="Arial LatArm"/>
                <w:sz w:val="16"/>
                <w:szCs w:val="16"/>
              </w:rPr>
              <w:t xml:space="preserve"> </w:t>
            </w:r>
            <w:r w:rsidRPr="00B9025F">
              <w:rPr>
                <w:rFonts w:ascii="Sylfaen" w:hAnsi="Sylfaen" w:cs="Sylfaen"/>
                <w:sz w:val="16"/>
                <w:szCs w:val="16"/>
              </w:rPr>
              <w:t>կամ</w:t>
            </w:r>
            <w:r w:rsidRPr="00B9025F">
              <w:rPr>
                <w:rFonts w:ascii="Arial LatArm" w:hAnsi="Arial LatArm"/>
                <w:sz w:val="16"/>
                <w:szCs w:val="16"/>
              </w:rPr>
              <w:t xml:space="preserve"> </w:t>
            </w:r>
            <w:r w:rsidRPr="00B9025F">
              <w:rPr>
                <w:rFonts w:ascii="Sylfaen" w:hAnsi="Sylfaen" w:cs="Sylfaen"/>
                <w:sz w:val="16"/>
                <w:szCs w:val="16"/>
                <w:lang w:val="ru-RU"/>
              </w:rPr>
              <w:t>համարժեք</w:t>
            </w:r>
          </w:p>
        </w:tc>
        <w:tc>
          <w:tcPr>
            <w:tcW w:w="3402" w:type="dxa"/>
          </w:tcPr>
          <w:p w:rsidR="00733BC8" w:rsidRPr="00B9025F" w:rsidRDefault="00733BC8" w:rsidP="00733BC8">
            <w:pPr>
              <w:spacing w:after="200"/>
              <w:rPr>
                <w:rFonts w:ascii="Arial LatArm" w:hAnsi="Arial LatArm"/>
                <w:sz w:val="16"/>
                <w:szCs w:val="16"/>
              </w:rPr>
            </w:pPr>
            <w:r w:rsidRPr="00B9025F">
              <w:rPr>
                <w:rFonts w:ascii="Arial LatArm" w:hAnsi="Arial LatArm"/>
                <w:sz w:val="16"/>
                <w:szCs w:val="16"/>
              </w:rPr>
              <w:t xml:space="preserve">ä³Ñ³ÍáÛ³óí³Í Ñ³ïÇÏ³íáñ ù³Õóñ ` </w:t>
            </w:r>
            <w:r w:rsidRPr="00B9025F">
              <w:rPr>
                <w:rFonts w:ascii="Sylfaen" w:hAnsi="Sylfaen" w:cs="Sylfaen"/>
                <w:sz w:val="16"/>
                <w:szCs w:val="16"/>
              </w:rPr>
              <w:t>ոլոռ</w:t>
            </w:r>
            <w:r w:rsidRPr="00B9025F">
              <w:rPr>
                <w:rFonts w:ascii="Arial LatArm" w:hAnsi="Arial LatArm"/>
                <w:sz w:val="16"/>
                <w:szCs w:val="16"/>
              </w:rPr>
              <w:t xml:space="preserve"> </w:t>
            </w:r>
            <w:r w:rsidRPr="00B9025F">
              <w:rPr>
                <w:rFonts w:ascii="Sylfaen" w:hAnsi="Sylfaen" w:cs="Sylfaen"/>
                <w:sz w:val="16"/>
                <w:szCs w:val="16"/>
              </w:rPr>
              <w:t>որն</w:t>
            </w:r>
            <w:r w:rsidRPr="00B9025F">
              <w:rPr>
                <w:rFonts w:ascii="Arial LatArm" w:hAnsi="Arial LatArm"/>
                <w:sz w:val="16"/>
                <w:szCs w:val="16"/>
              </w:rPr>
              <w:t xml:space="preserve"> </w:t>
            </w:r>
            <w:r w:rsidRPr="00B9025F">
              <w:rPr>
                <w:rFonts w:ascii="Sylfaen" w:hAnsi="Sylfaen" w:cs="Sylfaen"/>
                <w:sz w:val="16"/>
                <w:szCs w:val="16"/>
              </w:rPr>
              <w:t>անցել</w:t>
            </w:r>
            <w:r w:rsidRPr="00B9025F">
              <w:rPr>
                <w:rFonts w:ascii="Arial LatArm" w:hAnsi="Arial LatArm"/>
                <w:sz w:val="16"/>
                <w:szCs w:val="16"/>
              </w:rPr>
              <w:t xml:space="preserve"> </w:t>
            </w:r>
            <w:r w:rsidRPr="00B9025F">
              <w:rPr>
                <w:rFonts w:ascii="Sylfaen" w:hAnsi="Sylfaen" w:cs="Sylfaen"/>
                <w:sz w:val="16"/>
                <w:szCs w:val="16"/>
              </w:rPr>
              <w:t>է</w:t>
            </w:r>
            <w:r w:rsidRPr="00B9025F">
              <w:rPr>
                <w:rFonts w:ascii="Arial LatArm" w:hAnsi="Arial LatArm"/>
                <w:sz w:val="16"/>
                <w:szCs w:val="16"/>
              </w:rPr>
              <w:t xml:space="preserve"> </w:t>
            </w:r>
            <w:r w:rsidRPr="00B9025F">
              <w:rPr>
                <w:rFonts w:ascii="Sylfaen" w:hAnsi="Sylfaen" w:cs="Sylfaen"/>
                <w:sz w:val="16"/>
                <w:szCs w:val="16"/>
              </w:rPr>
              <w:t>համապատասխան</w:t>
            </w:r>
            <w:r w:rsidRPr="00B9025F">
              <w:rPr>
                <w:rFonts w:ascii="Arial LatArm" w:hAnsi="Arial LatArm"/>
                <w:sz w:val="16"/>
                <w:szCs w:val="16"/>
              </w:rPr>
              <w:t xml:space="preserve"> </w:t>
            </w:r>
            <w:r w:rsidRPr="00B9025F">
              <w:rPr>
                <w:rFonts w:ascii="Sylfaen" w:hAnsi="Sylfaen" w:cs="Sylfaen"/>
                <w:sz w:val="16"/>
                <w:szCs w:val="16"/>
              </w:rPr>
              <w:t>մշակում</w:t>
            </w:r>
            <w:r w:rsidRPr="00B9025F">
              <w:rPr>
                <w:rFonts w:ascii="Arial LatArm" w:hAnsi="Arial LatArm"/>
                <w:sz w:val="16"/>
                <w:szCs w:val="16"/>
              </w:rPr>
              <w:t xml:space="preserve">, </w:t>
            </w:r>
            <w:r w:rsidRPr="00B9025F">
              <w:rPr>
                <w:rFonts w:ascii="Sylfaen" w:hAnsi="Sylfaen" w:cs="Sylfaen"/>
                <w:sz w:val="16"/>
                <w:szCs w:val="16"/>
              </w:rPr>
              <w:t>մետաղյական</w:t>
            </w:r>
            <w:r w:rsidRPr="00B9025F">
              <w:rPr>
                <w:rFonts w:ascii="Arial LatArm" w:hAnsi="Arial LatArm"/>
                <w:sz w:val="16"/>
                <w:szCs w:val="16"/>
              </w:rPr>
              <w:t xml:space="preserve"> </w:t>
            </w:r>
            <w:r w:rsidRPr="00B9025F">
              <w:rPr>
                <w:rFonts w:ascii="Sylfaen" w:hAnsi="Sylfaen" w:cs="Sylfaen"/>
                <w:sz w:val="16"/>
                <w:szCs w:val="16"/>
              </w:rPr>
              <w:t>ապակյա</w:t>
            </w:r>
            <w:r w:rsidRPr="00B9025F">
              <w:rPr>
                <w:rFonts w:ascii="Arial LatArm" w:hAnsi="Arial LatArm"/>
                <w:sz w:val="16"/>
                <w:szCs w:val="16"/>
              </w:rPr>
              <w:t xml:space="preserve"> </w:t>
            </w:r>
            <w:r w:rsidRPr="00B9025F">
              <w:rPr>
                <w:rFonts w:ascii="Sylfaen" w:hAnsi="Sylfaen" w:cs="Sylfaen"/>
                <w:sz w:val="16"/>
                <w:szCs w:val="16"/>
              </w:rPr>
              <w:t>տարաներով</w:t>
            </w:r>
            <w:r w:rsidRPr="00B9025F">
              <w:rPr>
                <w:rFonts w:ascii="Arial LatArm" w:hAnsi="Arial LatArm"/>
                <w:sz w:val="16"/>
                <w:szCs w:val="16"/>
              </w:rPr>
              <w:t xml:space="preserve">, 720 </w:t>
            </w:r>
            <w:r w:rsidRPr="00B9025F">
              <w:rPr>
                <w:rFonts w:ascii="Sylfaen" w:hAnsi="Sylfaen" w:cs="Sylfaen"/>
                <w:sz w:val="16"/>
                <w:szCs w:val="16"/>
              </w:rPr>
              <w:t>գ</w:t>
            </w:r>
          </w:p>
          <w:p w:rsidR="00733BC8" w:rsidRPr="00B9025F" w:rsidRDefault="00733BC8" w:rsidP="00733BC8">
            <w:pPr>
              <w:spacing w:after="200"/>
              <w:rPr>
                <w:rFonts w:ascii="Arial LatArm" w:hAnsi="Arial LatArm"/>
                <w:sz w:val="16"/>
                <w:szCs w:val="16"/>
              </w:rPr>
            </w:pPr>
            <w:r w:rsidRPr="00B9025F">
              <w:rPr>
                <w:rFonts w:ascii="Sylfaen" w:hAnsi="Sylfaen" w:cs="Sylfaen"/>
                <w:sz w:val="16"/>
                <w:szCs w:val="16"/>
              </w:rPr>
              <w:t>բաղադրությունը</w:t>
            </w:r>
            <w:r w:rsidRPr="00B9025F">
              <w:rPr>
                <w:rFonts w:ascii="Arial LatArm" w:hAnsi="Arial LatArm"/>
                <w:sz w:val="16"/>
                <w:szCs w:val="16"/>
              </w:rPr>
              <w:t xml:space="preserve"> ` </w:t>
            </w:r>
            <w:r w:rsidRPr="00B9025F">
              <w:rPr>
                <w:rFonts w:ascii="Sylfaen" w:hAnsi="Sylfaen" w:cs="Sylfaen"/>
                <w:sz w:val="16"/>
                <w:szCs w:val="16"/>
              </w:rPr>
              <w:t>ոլոռ</w:t>
            </w:r>
            <w:r w:rsidRPr="00B9025F">
              <w:rPr>
                <w:rFonts w:ascii="Arial LatArm" w:hAnsi="Arial LatArm"/>
                <w:sz w:val="16"/>
                <w:szCs w:val="16"/>
              </w:rPr>
              <w:t xml:space="preserve">, </w:t>
            </w:r>
            <w:r w:rsidRPr="00B9025F">
              <w:rPr>
                <w:rFonts w:ascii="Sylfaen" w:hAnsi="Sylfaen" w:cs="Sylfaen"/>
                <w:sz w:val="16"/>
                <w:szCs w:val="16"/>
              </w:rPr>
              <w:t>աղ</w:t>
            </w:r>
            <w:r w:rsidRPr="00B9025F">
              <w:rPr>
                <w:rFonts w:ascii="Arial LatArm" w:hAnsi="Arial LatArm"/>
                <w:sz w:val="16"/>
                <w:szCs w:val="16"/>
              </w:rPr>
              <w:t xml:space="preserve">, </w:t>
            </w:r>
            <w:r w:rsidRPr="00B9025F">
              <w:rPr>
                <w:rFonts w:ascii="Sylfaen" w:hAnsi="Sylfaen" w:cs="Sylfaen"/>
                <w:sz w:val="16"/>
                <w:szCs w:val="16"/>
              </w:rPr>
              <w:t>ջուր</w:t>
            </w:r>
            <w:r w:rsidRPr="00B9025F">
              <w:rPr>
                <w:rFonts w:ascii="Arial LatArm" w:hAnsi="Arial LatArm"/>
                <w:sz w:val="16"/>
                <w:szCs w:val="16"/>
              </w:rPr>
              <w:t xml:space="preserve">, </w:t>
            </w:r>
            <w:r w:rsidRPr="00B9025F">
              <w:rPr>
                <w:rFonts w:ascii="Sylfaen" w:hAnsi="Sylfaen" w:cs="Sylfaen"/>
                <w:sz w:val="16"/>
                <w:szCs w:val="16"/>
              </w:rPr>
              <w:t>պիտանելիությանմնացորդայինժամկետըոչպակաս</w:t>
            </w:r>
            <w:r w:rsidRPr="00B9025F">
              <w:rPr>
                <w:rFonts w:ascii="Arial LatArm" w:hAnsi="Arial LatArm"/>
                <w:sz w:val="16"/>
                <w:szCs w:val="16"/>
              </w:rPr>
              <w:t xml:space="preserve"> 70 %: </w:t>
            </w:r>
            <w:r w:rsidRPr="00B9025F">
              <w:rPr>
                <w:rFonts w:ascii="Sylfaen" w:hAnsi="Sylfaen" w:cs="Sylfaen"/>
                <w:sz w:val="16"/>
                <w:szCs w:val="16"/>
              </w:rPr>
              <w:t>Անվտանգությունը</w:t>
            </w:r>
            <w:r w:rsidRPr="00B9025F">
              <w:rPr>
                <w:rFonts w:ascii="Arial LatArm" w:hAnsi="Arial LatArm"/>
                <w:sz w:val="16"/>
                <w:szCs w:val="16"/>
              </w:rPr>
              <w:t xml:space="preserve">` </w:t>
            </w:r>
            <w:r w:rsidRPr="00B9025F">
              <w:rPr>
                <w:rFonts w:ascii="Sylfaen" w:hAnsi="Sylfaen" w:cs="Sylfaen"/>
                <w:sz w:val="16"/>
                <w:szCs w:val="16"/>
              </w:rPr>
              <w:t>ըստ</w:t>
            </w:r>
            <w:r w:rsidRPr="00B9025F">
              <w:rPr>
                <w:rFonts w:ascii="Arial LatArm" w:hAnsi="Arial LatArm"/>
                <w:sz w:val="16"/>
                <w:szCs w:val="16"/>
              </w:rPr>
              <w:t xml:space="preserve"> 2-III-4.9-01-2010 </w:t>
            </w:r>
            <w:r w:rsidRPr="00B9025F">
              <w:rPr>
                <w:rFonts w:ascii="Sylfaen" w:hAnsi="Sylfaen" w:cs="Sylfaen"/>
                <w:sz w:val="16"/>
                <w:szCs w:val="16"/>
              </w:rPr>
              <w:t>հիգիենիկ</w:t>
            </w:r>
            <w:r w:rsidRPr="00B9025F">
              <w:rPr>
                <w:rFonts w:ascii="Arial LatArm" w:hAnsi="Arial LatArm"/>
                <w:sz w:val="16"/>
                <w:szCs w:val="16"/>
              </w:rPr>
              <w:t xml:space="preserve"> </w:t>
            </w:r>
            <w:r w:rsidRPr="00B9025F">
              <w:rPr>
                <w:rFonts w:ascii="Sylfaen" w:hAnsi="Sylfaen" w:cs="Sylfaen"/>
                <w:sz w:val="16"/>
                <w:szCs w:val="16"/>
              </w:rPr>
              <w:t>նորմատիվների</w:t>
            </w:r>
            <w:r w:rsidRPr="00B9025F">
              <w:rPr>
                <w:rFonts w:ascii="Arial LatArm" w:hAnsi="Arial LatArm"/>
                <w:sz w:val="16"/>
                <w:szCs w:val="16"/>
              </w:rPr>
              <w:t xml:space="preserve">, </w:t>
            </w:r>
            <w:r w:rsidRPr="00B9025F">
              <w:rPr>
                <w:rFonts w:ascii="Sylfaen" w:hAnsi="Sylfaen" w:cs="Sylfaen"/>
                <w:sz w:val="16"/>
                <w:szCs w:val="16"/>
              </w:rPr>
              <w:t>իսկ</w:t>
            </w:r>
            <w:r w:rsidRPr="00B9025F">
              <w:rPr>
                <w:rFonts w:ascii="Arial LatArm" w:hAnsi="Arial LatArm"/>
                <w:sz w:val="16"/>
                <w:szCs w:val="16"/>
              </w:rPr>
              <w:t xml:space="preserve"> </w:t>
            </w:r>
            <w:r w:rsidRPr="00B9025F">
              <w:rPr>
                <w:rFonts w:ascii="Sylfaen" w:hAnsi="Sylfaen" w:cs="Sylfaen"/>
                <w:sz w:val="16"/>
                <w:szCs w:val="16"/>
              </w:rPr>
              <w:t>մակնշումը</w:t>
            </w:r>
            <w:r w:rsidRPr="00B9025F">
              <w:rPr>
                <w:rFonts w:ascii="Arial LatArm" w:hAnsi="Arial LatArm"/>
                <w:sz w:val="16"/>
                <w:szCs w:val="16"/>
              </w:rPr>
              <w:t xml:space="preserve">` </w:t>
            </w:r>
            <w:r w:rsidRPr="00B9025F">
              <w:rPr>
                <w:rFonts w:ascii="Arial LatArm" w:hAnsi="Arial LatArm" w:cs="Arial LatArm"/>
                <w:sz w:val="16"/>
                <w:szCs w:val="16"/>
              </w:rPr>
              <w:t>«</w:t>
            </w:r>
            <w:r w:rsidRPr="00B9025F">
              <w:rPr>
                <w:rFonts w:ascii="Sylfaen" w:hAnsi="Sylfaen" w:cs="Sylfaen"/>
                <w:sz w:val="16"/>
                <w:szCs w:val="16"/>
              </w:rPr>
              <w:t>Սննդամթերքի</w:t>
            </w:r>
            <w:r w:rsidRPr="00B9025F">
              <w:rPr>
                <w:rFonts w:ascii="Arial LatArm" w:hAnsi="Arial LatArm"/>
                <w:sz w:val="16"/>
                <w:szCs w:val="16"/>
              </w:rPr>
              <w:t xml:space="preserve"> </w:t>
            </w:r>
            <w:r w:rsidRPr="00B9025F">
              <w:rPr>
                <w:rFonts w:ascii="Sylfaen" w:hAnsi="Sylfaen" w:cs="Sylfaen"/>
                <w:sz w:val="16"/>
                <w:szCs w:val="16"/>
              </w:rPr>
              <w:t>անվտանգության</w:t>
            </w:r>
            <w:r w:rsidRPr="00B9025F">
              <w:rPr>
                <w:rFonts w:ascii="Arial LatArm" w:hAnsi="Arial LatArm"/>
                <w:sz w:val="16"/>
                <w:szCs w:val="16"/>
              </w:rPr>
              <w:t xml:space="preserve"> </w:t>
            </w:r>
            <w:r w:rsidRPr="00B9025F">
              <w:rPr>
                <w:rFonts w:ascii="Sylfaen" w:hAnsi="Sylfaen" w:cs="Sylfaen"/>
                <w:sz w:val="16"/>
                <w:szCs w:val="16"/>
              </w:rPr>
              <w:t>մասին</w:t>
            </w:r>
            <w:r w:rsidRPr="00B9025F">
              <w:rPr>
                <w:rFonts w:ascii="Arial LatArm" w:hAnsi="Arial LatArm" w:cs="Arial LatArm"/>
                <w:sz w:val="16"/>
                <w:szCs w:val="16"/>
              </w:rPr>
              <w:t>»</w:t>
            </w:r>
            <w:r w:rsidRPr="00B9025F">
              <w:rPr>
                <w:rFonts w:ascii="Arial LatArm" w:hAnsi="Arial LatArm"/>
                <w:sz w:val="16"/>
                <w:szCs w:val="16"/>
              </w:rPr>
              <w:t xml:space="preserve"> </w:t>
            </w:r>
            <w:r w:rsidRPr="00B9025F">
              <w:rPr>
                <w:rFonts w:ascii="Sylfaen" w:hAnsi="Sylfaen" w:cs="Sylfaen"/>
                <w:sz w:val="16"/>
                <w:szCs w:val="16"/>
              </w:rPr>
              <w:t>ՀՀօրենքի</w:t>
            </w:r>
            <w:r w:rsidRPr="00B9025F">
              <w:rPr>
                <w:rFonts w:ascii="Arial LatArm" w:hAnsi="Arial LatArm"/>
                <w:sz w:val="16"/>
                <w:szCs w:val="16"/>
              </w:rPr>
              <w:t xml:space="preserve"> 8-</w:t>
            </w:r>
            <w:r w:rsidRPr="00B9025F">
              <w:rPr>
                <w:rFonts w:ascii="Sylfaen" w:hAnsi="Sylfaen" w:cs="Sylfaen"/>
                <w:sz w:val="16"/>
                <w:szCs w:val="16"/>
              </w:rPr>
              <w:t>րդհոդվածի</w:t>
            </w:r>
            <w:r w:rsidRPr="00B9025F">
              <w:rPr>
                <w:rFonts w:ascii="Arial LatArm" w:hAnsi="Arial LatArm"/>
                <w:sz w:val="16"/>
                <w:szCs w:val="16"/>
              </w:rPr>
              <w:t>:</w:t>
            </w:r>
          </w:p>
          <w:p w:rsidR="00733BC8" w:rsidRPr="00B9025F" w:rsidRDefault="00733BC8" w:rsidP="00733BC8">
            <w:pPr>
              <w:spacing w:after="200"/>
              <w:rPr>
                <w:rFonts w:ascii="Arial LatArm" w:hAnsi="Arial LatArm"/>
                <w:sz w:val="16"/>
                <w:szCs w:val="16"/>
              </w:rPr>
            </w:pPr>
          </w:p>
          <w:p w:rsidR="00733BC8" w:rsidRPr="00B9025F" w:rsidRDefault="00733BC8" w:rsidP="00733BC8">
            <w:pPr>
              <w:spacing w:after="200"/>
              <w:rPr>
                <w:rFonts w:ascii="Arial LatArm" w:hAnsi="Arial LatArm"/>
                <w:sz w:val="16"/>
                <w:szCs w:val="16"/>
              </w:rPr>
            </w:pPr>
          </w:p>
          <w:p w:rsidR="00733BC8" w:rsidRPr="00B9025F" w:rsidRDefault="00733BC8" w:rsidP="00733BC8">
            <w:pPr>
              <w:spacing w:after="200"/>
              <w:rPr>
                <w:rFonts w:ascii="Arial LatArm" w:hAnsi="Arial LatArm"/>
                <w:sz w:val="16"/>
                <w:szCs w:val="16"/>
              </w:rPr>
            </w:pPr>
          </w:p>
          <w:p w:rsidR="00733BC8" w:rsidRPr="00B9025F" w:rsidRDefault="00733BC8" w:rsidP="00733BC8">
            <w:pPr>
              <w:spacing w:after="200"/>
              <w:rPr>
                <w:rFonts w:ascii="Arial LatArm" w:hAnsi="Arial LatArm"/>
                <w:sz w:val="16"/>
                <w:szCs w:val="16"/>
              </w:rPr>
            </w:pPr>
          </w:p>
          <w:p w:rsidR="00733BC8" w:rsidRPr="00B9025F" w:rsidRDefault="00733BC8" w:rsidP="00733BC8">
            <w:pPr>
              <w:spacing w:after="200"/>
              <w:rPr>
                <w:rFonts w:ascii="Arial LatArm" w:hAnsi="Arial LatArm"/>
                <w:sz w:val="16"/>
                <w:szCs w:val="16"/>
              </w:rPr>
            </w:pPr>
          </w:p>
          <w:p w:rsidR="00733BC8" w:rsidRPr="00B9025F" w:rsidRDefault="00733BC8" w:rsidP="00733BC8">
            <w:pPr>
              <w:spacing w:after="200"/>
              <w:rPr>
                <w:rFonts w:ascii="Arial LatArm" w:hAnsi="Arial LatArm"/>
                <w:sz w:val="16"/>
                <w:szCs w:val="16"/>
              </w:rPr>
            </w:pPr>
          </w:p>
          <w:p w:rsidR="00733BC8" w:rsidRPr="00B9025F" w:rsidRDefault="00733BC8" w:rsidP="00733BC8">
            <w:pPr>
              <w:spacing w:after="200"/>
              <w:rPr>
                <w:rFonts w:ascii="Arial LatArm" w:hAnsi="Arial LatArm"/>
                <w:sz w:val="16"/>
                <w:szCs w:val="16"/>
              </w:rPr>
            </w:pPr>
          </w:p>
        </w:tc>
        <w:tc>
          <w:tcPr>
            <w:tcW w:w="567" w:type="dxa"/>
            <w:vAlign w:val="bottom"/>
          </w:tcPr>
          <w:p w:rsidR="00733BC8" w:rsidRDefault="00733BC8" w:rsidP="00CA5835">
            <w:pPr>
              <w:rPr>
                <w:rFonts w:ascii="Arial LatArm" w:hAnsi="Arial LatArm"/>
                <w:sz w:val="20"/>
                <w:szCs w:val="20"/>
              </w:rPr>
            </w:pPr>
            <w:r>
              <w:rPr>
                <w:rFonts w:ascii="Sylfaen" w:hAnsi="Sylfaen" w:cs="Sylfaen"/>
                <w:sz w:val="20"/>
                <w:szCs w:val="20"/>
              </w:rPr>
              <w:t>բանկա</w:t>
            </w:r>
          </w:p>
        </w:tc>
        <w:tc>
          <w:tcPr>
            <w:tcW w:w="709" w:type="dxa"/>
            <w:vAlign w:val="bottom"/>
          </w:tcPr>
          <w:p w:rsidR="00733BC8" w:rsidRPr="00C056C0" w:rsidRDefault="00733BC8" w:rsidP="00CA5835">
            <w:pPr>
              <w:rPr>
                <w:rFonts w:ascii="Arial LatArm" w:hAnsi="Arial LatArm"/>
                <w:sz w:val="20"/>
                <w:szCs w:val="20"/>
              </w:rPr>
            </w:pPr>
            <w:r w:rsidRPr="00C056C0">
              <w:rPr>
                <w:rFonts w:ascii="Arial LatArm" w:hAnsi="Arial LatArm"/>
                <w:sz w:val="20"/>
                <w:szCs w:val="20"/>
              </w:rPr>
              <w:t>750</w:t>
            </w:r>
          </w:p>
        </w:tc>
        <w:tc>
          <w:tcPr>
            <w:tcW w:w="1417" w:type="dxa"/>
            <w:vAlign w:val="bottom"/>
          </w:tcPr>
          <w:p w:rsidR="00733BC8" w:rsidRDefault="00733BC8" w:rsidP="00CA5835">
            <w:pPr>
              <w:rPr>
                <w:rFonts w:ascii="Calibri" w:hAnsi="Calibri"/>
                <w:color w:val="000000"/>
                <w:sz w:val="20"/>
                <w:szCs w:val="20"/>
              </w:rPr>
            </w:pPr>
            <w:r>
              <w:rPr>
                <w:rFonts w:ascii="Calibri" w:hAnsi="Calibri"/>
                <w:color w:val="000000"/>
                <w:sz w:val="20"/>
                <w:szCs w:val="20"/>
              </w:rPr>
              <w:t>30000</w:t>
            </w:r>
          </w:p>
        </w:tc>
        <w:tc>
          <w:tcPr>
            <w:tcW w:w="993" w:type="dxa"/>
            <w:vAlign w:val="bottom"/>
          </w:tcPr>
          <w:p w:rsidR="00733BC8" w:rsidRDefault="00733BC8" w:rsidP="00CA5835">
            <w:pPr>
              <w:rPr>
                <w:rFonts w:ascii="Calibri" w:hAnsi="Calibri"/>
                <w:color w:val="000000"/>
                <w:sz w:val="20"/>
                <w:szCs w:val="20"/>
              </w:rPr>
            </w:pPr>
            <w:r>
              <w:rPr>
                <w:rFonts w:ascii="Calibri" w:hAnsi="Calibri"/>
                <w:color w:val="000000"/>
                <w:sz w:val="20"/>
                <w:szCs w:val="20"/>
              </w:rPr>
              <w:t>40</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CA5835">
            <w:pPr>
              <w:rPr>
                <w:rFonts w:ascii="Calibri" w:hAnsi="Calibri"/>
                <w:color w:val="000000"/>
                <w:sz w:val="20"/>
                <w:szCs w:val="20"/>
              </w:rPr>
            </w:pPr>
            <w:r>
              <w:rPr>
                <w:rFonts w:ascii="Calibri" w:hAnsi="Calibri"/>
                <w:color w:val="000000"/>
                <w:sz w:val="20"/>
                <w:szCs w:val="20"/>
              </w:rPr>
              <w:t>40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35</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15872600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Սոդա</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33BC8" w:rsidRDefault="00733BC8" w:rsidP="00733BC8">
            <w:pPr>
              <w:spacing w:after="200"/>
              <w:rPr>
                <w:rFonts w:ascii="Arial LatArm" w:hAnsi="Arial LatArm"/>
                <w:sz w:val="16"/>
                <w:szCs w:val="16"/>
              </w:rPr>
            </w:pPr>
            <w:r w:rsidRPr="00733BC8">
              <w:rPr>
                <w:rFonts w:ascii="Arial LatArm" w:hAnsi="Arial LatArm"/>
                <w:sz w:val="16"/>
                <w:szCs w:val="16"/>
              </w:rPr>
              <w:t xml:space="preserve">Ü³ïñÇáõÙ »ñÏ³ÍË³çñ³ÍÝ³ÛÇÝ. ²Ýíï³Ý·áõÃÛáõÝÁ ¨ Ù³ÏÝßáõÙÁª N 2-III-4.9-01-2003 (è¸ ê³Ý äÇÝ 2.3.2-1078-01) ë³ÝÇï³ñ³Ñ³Ù³×³ñ³Ï³ÛÇÝ Ï³ÝáÝÝ»ñÇ ¨ ÝáñÙ»ñÇ ¨  </w:t>
            </w:r>
            <w:r w:rsidRPr="00733BC8">
              <w:rPr>
                <w:rFonts w:ascii="Sylfaen" w:hAnsi="Sylfaen" w:cs="Sylfaen"/>
                <w:sz w:val="16"/>
                <w:szCs w:val="16"/>
              </w:rPr>
              <w:t>Սննդամթերքիանվտանգությանմասին</w:t>
            </w:r>
            <w:r w:rsidRPr="00733BC8">
              <w:rPr>
                <w:rFonts w:ascii="Arial LatArm" w:hAnsi="Arial LatArm"/>
                <w:sz w:val="16"/>
                <w:szCs w:val="16"/>
              </w:rPr>
              <w:t xml:space="preserve">” </w:t>
            </w:r>
            <w:r w:rsidRPr="00733BC8">
              <w:rPr>
                <w:rFonts w:ascii="Sylfaen" w:hAnsi="Sylfaen" w:cs="Sylfaen"/>
                <w:sz w:val="16"/>
                <w:szCs w:val="16"/>
              </w:rPr>
              <w:t>ՀՀօրենքի</w:t>
            </w:r>
            <w:r w:rsidRPr="00733BC8">
              <w:rPr>
                <w:rFonts w:ascii="Arial LatArm" w:hAnsi="Arial LatArm"/>
                <w:sz w:val="16"/>
                <w:szCs w:val="16"/>
              </w:rPr>
              <w:t xml:space="preserve"> 8-</w:t>
            </w:r>
            <w:r w:rsidRPr="00733BC8">
              <w:rPr>
                <w:rFonts w:ascii="Sylfaen" w:hAnsi="Sylfaen" w:cs="Sylfaen"/>
                <w:sz w:val="16"/>
                <w:szCs w:val="16"/>
              </w:rPr>
              <w:t>րդհոդվածի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տուփ</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w:t>
            </w:r>
          </w:p>
        </w:tc>
        <w:tc>
          <w:tcPr>
            <w:tcW w:w="2268" w:type="dxa"/>
          </w:tcPr>
          <w:p w:rsidR="00733BC8" w:rsidRDefault="00733BC8" w:rsidP="00733BC8">
            <w:r w:rsidRPr="00B40922">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36</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03222100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Բանան</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727C2E" w:rsidRDefault="00733BC8" w:rsidP="00733BC8">
            <w:pPr>
              <w:spacing w:after="200"/>
              <w:rPr>
                <w:rFonts w:ascii="Sylfaen" w:hAnsi="Sylfaen"/>
                <w:sz w:val="16"/>
                <w:szCs w:val="16"/>
              </w:rPr>
            </w:pPr>
            <w:r w:rsidRPr="00C056C0">
              <w:rPr>
                <w:rFonts w:ascii="Sylfaen" w:hAnsi="Sylfaen"/>
                <w:sz w:val="16"/>
                <w:szCs w:val="16"/>
              </w:rPr>
              <w:t>Բանան թարմ</w:t>
            </w:r>
            <w:r w:rsidRPr="00727C2E">
              <w:rPr>
                <w:rFonts w:ascii="Sylfaen" w:hAnsi="Sylfaen"/>
                <w:sz w:val="16"/>
                <w:szCs w:val="16"/>
              </w:rPr>
              <w:t xml:space="preserve">, </w:t>
            </w:r>
            <w:r w:rsidRPr="00C056C0">
              <w:rPr>
                <w:rFonts w:ascii="Sylfaen" w:hAnsi="Sylfaen"/>
                <w:sz w:val="16"/>
                <w:szCs w:val="16"/>
              </w:rPr>
              <w:t>պտղաբանական</w:t>
            </w:r>
            <w:r w:rsidRPr="00727C2E">
              <w:rPr>
                <w:rFonts w:ascii="Sylfaen" w:hAnsi="Sylfaen"/>
                <w:sz w:val="16"/>
                <w:szCs w:val="16"/>
              </w:rPr>
              <w:t xml:space="preserve"> II </w:t>
            </w:r>
            <w:r w:rsidRPr="00C056C0">
              <w:rPr>
                <w:rFonts w:ascii="Sylfaen" w:hAnsi="Sylfaen"/>
                <w:sz w:val="16"/>
                <w:szCs w:val="16"/>
              </w:rPr>
              <w:t>խմբիԳՕՍՏ</w:t>
            </w:r>
            <w:r w:rsidRPr="00727C2E">
              <w:rPr>
                <w:rFonts w:ascii="Sylfaen" w:hAnsi="Sylfaen"/>
                <w:sz w:val="16"/>
                <w:szCs w:val="16"/>
              </w:rPr>
              <w:t xml:space="preserve"> 4427-82</w:t>
            </w:r>
            <w:r w:rsidRPr="00C056C0">
              <w:rPr>
                <w:rFonts w:ascii="Sylfaen" w:hAnsi="Sylfaen"/>
                <w:sz w:val="16"/>
                <w:szCs w:val="16"/>
              </w:rPr>
              <w:t>։Անվտանգությունը և մակնշումը</w:t>
            </w:r>
            <w:r w:rsidRPr="00727C2E">
              <w:rPr>
                <w:rFonts w:ascii="Sylfaen" w:hAnsi="Sylfaen"/>
                <w:sz w:val="16"/>
                <w:szCs w:val="16"/>
              </w:rPr>
              <w:t xml:space="preserve">` </w:t>
            </w:r>
            <w:r w:rsidRPr="00C056C0">
              <w:rPr>
                <w:rFonts w:ascii="Sylfaen" w:hAnsi="Sylfaen"/>
                <w:sz w:val="16"/>
                <w:szCs w:val="16"/>
              </w:rPr>
              <w:t>ըստ ՀՀ կառավարության</w:t>
            </w:r>
            <w:r w:rsidRPr="00727C2E">
              <w:rPr>
                <w:rFonts w:ascii="Sylfaen" w:hAnsi="Sylfaen"/>
                <w:sz w:val="16"/>
                <w:szCs w:val="16"/>
              </w:rPr>
              <w:t xml:space="preserve"> 2006</w:t>
            </w:r>
            <w:r w:rsidRPr="00C056C0">
              <w:rPr>
                <w:rFonts w:ascii="Sylfaen" w:hAnsi="Sylfaen"/>
                <w:sz w:val="16"/>
                <w:szCs w:val="16"/>
              </w:rPr>
              <w:t>թ</w:t>
            </w:r>
            <w:r w:rsidRPr="00727C2E">
              <w:rPr>
                <w:rFonts w:ascii="Sylfaen" w:hAnsi="Sylfaen"/>
                <w:sz w:val="16"/>
                <w:szCs w:val="16"/>
              </w:rPr>
              <w:t xml:space="preserve">. </w:t>
            </w:r>
            <w:r w:rsidRPr="00C056C0">
              <w:rPr>
                <w:rFonts w:ascii="Sylfaen" w:hAnsi="Sylfaen"/>
                <w:sz w:val="16"/>
                <w:szCs w:val="16"/>
              </w:rPr>
              <w:t>դեկտեմբերի</w:t>
            </w:r>
            <w:r w:rsidRPr="00727C2E">
              <w:rPr>
                <w:rFonts w:ascii="Sylfaen" w:hAnsi="Sylfaen"/>
                <w:sz w:val="16"/>
                <w:szCs w:val="16"/>
              </w:rPr>
              <w:t xml:space="preserve"> 21-</w:t>
            </w:r>
            <w:r w:rsidRPr="00C056C0">
              <w:rPr>
                <w:rFonts w:ascii="Sylfaen" w:hAnsi="Sylfaen"/>
                <w:sz w:val="16"/>
                <w:szCs w:val="16"/>
              </w:rPr>
              <w:t>ի</w:t>
            </w:r>
            <w:r w:rsidRPr="00727C2E">
              <w:rPr>
                <w:rFonts w:ascii="Sylfaen" w:hAnsi="Sylfaen"/>
                <w:sz w:val="16"/>
                <w:szCs w:val="16"/>
              </w:rPr>
              <w:t xml:space="preserve"> N 1913-</w:t>
            </w:r>
            <w:r w:rsidRPr="00C056C0">
              <w:rPr>
                <w:rFonts w:ascii="Sylfaen" w:hAnsi="Sylfaen"/>
                <w:sz w:val="16"/>
                <w:szCs w:val="16"/>
              </w:rPr>
              <w:t>Նորոշմամբհաստատված</w:t>
            </w:r>
            <w:r w:rsidRPr="00727C2E">
              <w:rPr>
                <w:rFonts w:ascii="Sylfaen" w:hAnsi="Sylfaen"/>
                <w:sz w:val="16"/>
                <w:szCs w:val="16"/>
              </w:rPr>
              <w:t xml:space="preserve"> «</w:t>
            </w:r>
            <w:r w:rsidRPr="00C056C0">
              <w:rPr>
                <w:rFonts w:ascii="Sylfaen" w:hAnsi="Sylfaen"/>
                <w:sz w:val="16"/>
                <w:szCs w:val="16"/>
              </w:rPr>
              <w:t>Թարմպտուղ</w:t>
            </w:r>
            <w:r w:rsidRPr="00727C2E">
              <w:rPr>
                <w:rFonts w:ascii="Sylfaen" w:hAnsi="Sylfaen"/>
                <w:sz w:val="16"/>
                <w:szCs w:val="16"/>
              </w:rPr>
              <w:t>-</w:t>
            </w:r>
            <w:r w:rsidRPr="00C056C0">
              <w:rPr>
                <w:rFonts w:ascii="Sylfaen" w:hAnsi="Sylfaen"/>
                <w:sz w:val="16"/>
                <w:szCs w:val="16"/>
              </w:rPr>
              <w:t>բանջարեղենիտեխնիկականկանոնակարգի</w:t>
            </w:r>
            <w:r w:rsidRPr="00727C2E">
              <w:rPr>
                <w:rFonts w:ascii="Sylfaen" w:hAnsi="Sylfaen"/>
                <w:sz w:val="16"/>
                <w:szCs w:val="16"/>
              </w:rPr>
              <w:t xml:space="preserve">» </w:t>
            </w:r>
            <w:r w:rsidRPr="00C056C0">
              <w:rPr>
                <w:rFonts w:ascii="Sylfaen" w:hAnsi="Sylfaen"/>
                <w:sz w:val="16"/>
                <w:szCs w:val="16"/>
              </w:rPr>
              <w:t>և</w:t>
            </w:r>
            <w:r w:rsidRPr="00727C2E">
              <w:rPr>
                <w:rFonts w:ascii="Sylfaen" w:hAnsi="Sylfaen"/>
                <w:sz w:val="16"/>
                <w:szCs w:val="16"/>
              </w:rPr>
              <w:t xml:space="preserve"> «</w:t>
            </w:r>
            <w:r w:rsidRPr="00C056C0">
              <w:rPr>
                <w:rFonts w:ascii="Sylfaen" w:hAnsi="Sylfaen"/>
                <w:sz w:val="16"/>
                <w:szCs w:val="16"/>
              </w:rPr>
              <w:t>Սննդամթերքիանվտանգությանմասին</w:t>
            </w:r>
            <w:r w:rsidRPr="00727C2E">
              <w:rPr>
                <w:rFonts w:ascii="Sylfaen" w:hAnsi="Sylfaen"/>
                <w:sz w:val="16"/>
                <w:szCs w:val="16"/>
              </w:rPr>
              <w:t xml:space="preserve">» </w:t>
            </w:r>
            <w:r w:rsidRPr="00C056C0">
              <w:rPr>
                <w:rFonts w:ascii="Sylfaen" w:hAnsi="Sylfaen"/>
                <w:sz w:val="16"/>
                <w:szCs w:val="16"/>
              </w:rPr>
              <w:t>ՀՀօրենքի</w:t>
            </w:r>
            <w:r w:rsidRPr="00727C2E">
              <w:rPr>
                <w:rFonts w:ascii="Sylfaen" w:hAnsi="Sylfaen"/>
                <w:sz w:val="16"/>
                <w:szCs w:val="16"/>
              </w:rPr>
              <w:t xml:space="preserve"> 8-</w:t>
            </w:r>
            <w:r w:rsidRPr="00C056C0">
              <w:rPr>
                <w:rFonts w:ascii="Sylfaen" w:hAnsi="Sylfaen"/>
                <w:sz w:val="16"/>
                <w:szCs w:val="16"/>
              </w:rPr>
              <w:t>րդհոդվածի։ Ըստ սեզոնի՝սեպտեմբերից-դեկտեմբեր:</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780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78000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37</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15841100</w:t>
            </w:r>
          </w:p>
        </w:tc>
        <w:tc>
          <w:tcPr>
            <w:tcW w:w="1559" w:type="dxa"/>
            <w:vAlign w:val="bottom"/>
          </w:tcPr>
          <w:p w:rsidR="00733BC8" w:rsidRDefault="00733BC8" w:rsidP="00733BC8">
            <w:pPr>
              <w:rPr>
                <w:rFonts w:ascii="Arial LatArm" w:hAnsi="Arial LatArm"/>
                <w:sz w:val="20"/>
                <w:szCs w:val="20"/>
              </w:rPr>
            </w:pPr>
            <w:r>
              <w:rPr>
                <w:rFonts w:ascii="Sylfaen" w:hAnsi="Sylfaen" w:cs="Sylfaen"/>
                <w:sz w:val="20"/>
                <w:szCs w:val="20"/>
              </w:rPr>
              <w:t>Կակաո</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Խոնավությունը՝ 6.0% -ից ոչ ավել, pH-ը 7.1% -ից ոչ ավելի, դիսպերսությունը՝ 90.0 %ոչ պակաս, փաթեթավորված թղթե տուփերում և մետաղյա կամ ապակյա բանկաներում, ինչպես նաև ոչ </w:t>
            </w:r>
            <w:r w:rsidRPr="00C056C0">
              <w:rPr>
                <w:rFonts w:ascii="Sylfaen" w:hAnsi="Sylfaen"/>
                <w:sz w:val="16"/>
                <w:szCs w:val="16"/>
              </w:rPr>
              <w:lastRenderedPageBreak/>
              <w:t>կշռաբաժանված, ԳՕՍՏ108-76, անվտանգությունը` N 2-III-4.9-01-2003 (ՌԴ Սան Պին2.3.2-1078-01) սանիտարահամաճարակային կանոնների և նորմերի և ՛՛Սննդամթերքի անվտանգության մասին՛՛ ՀՀ օրենքի պահանջների: Արտադրության ամսաթիվը, պիտանիության ժամկետը, պահման պայմանները նշված լինեն փաթեթի կամ պիտակի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lastRenderedPageBreak/>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4500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31500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7</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w:t>
            </w:r>
            <w:r w:rsidRPr="002D1B1A">
              <w:rPr>
                <w:rFonts w:ascii="GHEA Grapalat" w:hAnsi="GHEA Grapalat"/>
                <w:b/>
                <w:sz w:val="16"/>
                <w:szCs w:val="16"/>
              </w:rPr>
              <w:lastRenderedPageBreak/>
              <w:t>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38</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15871257</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Համեմունքներ</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Դափնու չոր ամբողջական տերևներ: Սննդամթերքիանվտանգությանմասին</w:t>
            </w:r>
            <w:r w:rsidRPr="00727C2E">
              <w:rPr>
                <w:rFonts w:ascii="Sylfaen" w:hAnsi="Sylfaen"/>
                <w:sz w:val="16"/>
                <w:szCs w:val="16"/>
              </w:rPr>
              <w:t xml:space="preserve">» </w:t>
            </w:r>
            <w:r w:rsidRPr="00C056C0">
              <w:rPr>
                <w:rFonts w:ascii="Sylfaen" w:hAnsi="Sylfaen"/>
                <w:sz w:val="16"/>
                <w:szCs w:val="16"/>
              </w:rPr>
              <w:t>ՀՀօրենքի</w:t>
            </w:r>
            <w:r w:rsidRPr="00727C2E">
              <w:rPr>
                <w:rFonts w:ascii="Sylfaen" w:hAnsi="Sylfaen"/>
                <w:sz w:val="16"/>
                <w:szCs w:val="16"/>
              </w:rPr>
              <w:t xml:space="preserve"> 8-</w:t>
            </w:r>
            <w:r w:rsidRPr="00C056C0">
              <w:rPr>
                <w:rFonts w:ascii="Sylfaen" w:hAnsi="Sylfaen"/>
                <w:sz w:val="16"/>
                <w:szCs w:val="16"/>
              </w:rPr>
              <w:t>րդհոդվածի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տուփ</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110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14300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130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130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39</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03221124</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Վարունգ</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p>
          <w:p w:rsidR="00733BC8" w:rsidRPr="00C056C0" w:rsidRDefault="00733BC8" w:rsidP="00733BC8">
            <w:pPr>
              <w:spacing w:after="200"/>
              <w:rPr>
                <w:rFonts w:ascii="Sylfaen" w:hAnsi="Sylfaen"/>
                <w:sz w:val="16"/>
                <w:szCs w:val="16"/>
              </w:rPr>
            </w:pPr>
            <w:r w:rsidRPr="00C056C0">
              <w:rPr>
                <w:rFonts w:ascii="Sylfaen" w:hAnsi="Sylfaen"/>
                <w:sz w:val="16"/>
                <w:szCs w:val="16"/>
              </w:rPr>
              <w:t>Վարունգ տեղական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63000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180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180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40</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15331139</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Լոլիկ</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Լոլիկ  տեղական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52500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41</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15871256</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Պղպեղ</w:t>
            </w:r>
            <w:r>
              <w:rPr>
                <w:rFonts w:ascii="Arial LatArm" w:hAnsi="Arial LatArm"/>
                <w:sz w:val="20"/>
                <w:szCs w:val="20"/>
              </w:rPr>
              <w:t xml:space="preserve"> </w:t>
            </w:r>
            <w:r>
              <w:rPr>
                <w:rFonts w:ascii="Sylfaen" w:hAnsi="Sylfaen" w:cs="Sylfaen"/>
                <w:sz w:val="20"/>
                <w:szCs w:val="20"/>
              </w:rPr>
              <w:t>կարմիր</w:t>
            </w:r>
            <w:r>
              <w:rPr>
                <w:rFonts w:ascii="Arial LatArm" w:hAnsi="Arial LatArm"/>
                <w:sz w:val="20"/>
                <w:szCs w:val="20"/>
              </w:rPr>
              <w:t xml:space="preserve"> </w:t>
            </w:r>
            <w:r>
              <w:rPr>
                <w:rFonts w:ascii="Sylfaen" w:hAnsi="Sylfaen" w:cs="Sylfaen"/>
                <w:sz w:val="20"/>
                <w:szCs w:val="20"/>
              </w:rPr>
              <w:t>աղացած</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Պղպեղ  սև և  կարմիր` աղացած,  / ԳՕՍՏ 29053-91։ Քաղցր, ընտիր  տեսակի, մինչև 1 կգ-ոց պոլիէթիլենային փաթեթավորմամբ։ Պիտանելիության ժամկետը արտադրման օրվանից ոչ պակաս 12 ամիս։ Պիտանելիության մնացորդային ժամկետը մատակարարման պահին ոչ պակաս, քան 70%։ Անվտանգությունը, փաթեթավորումը և մակնշումը` ըստ ՀՀ կառավարության 2006թ. դեկտեմբերի 21-ի N 1913-Ն </w:t>
            </w:r>
            <w:r w:rsidRPr="00C056C0">
              <w:rPr>
                <w:rFonts w:ascii="Sylfaen" w:hAnsi="Sylfaen"/>
                <w:sz w:val="16"/>
                <w:szCs w:val="16"/>
              </w:rPr>
              <w:lastRenderedPageBreak/>
              <w:t>որոշմամբ հաստատված &lt;&lt;Թարմ պտուղ-բանջարեղենի տեխնիկական կանոնակարգի&gt;&gt; և &lt;&lt;Սննդամթերքի անվտանգության մասին&gt;&gt;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lastRenderedPageBreak/>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4000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16000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42</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15331170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Պղպեղ</w:t>
            </w:r>
            <w:r>
              <w:rPr>
                <w:rFonts w:ascii="Arial LatArm" w:hAnsi="Arial LatArm"/>
                <w:sz w:val="20"/>
                <w:szCs w:val="20"/>
              </w:rPr>
              <w:t xml:space="preserve"> </w:t>
            </w:r>
            <w:r>
              <w:rPr>
                <w:rFonts w:ascii="Sylfaen" w:hAnsi="Sylfaen" w:cs="Sylfaen"/>
                <w:sz w:val="20"/>
                <w:szCs w:val="20"/>
              </w:rPr>
              <w:t>կանաչ</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Պղպեղ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14000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3049"/>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43</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15331163</w:t>
            </w:r>
          </w:p>
        </w:tc>
        <w:tc>
          <w:tcPr>
            <w:tcW w:w="1559" w:type="dxa"/>
            <w:vAlign w:val="bottom"/>
          </w:tcPr>
          <w:p w:rsidR="00733BC8" w:rsidRDefault="00733BC8" w:rsidP="00733BC8">
            <w:pPr>
              <w:rPr>
                <w:rFonts w:ascii="Arial LatArm" w:hAnsi="Arial LatArm"/>
                <w:sz w:val="20"/>
                <w:szCs w:val="20"/>
              </w:rPr>
            </w:pPr>
            <w:r>
              <w:rPr>
                <w:rFonts w:ascii="Sylfaen" w:hAnsi="Sylfaen" w:cs="Sylfaen"/>
                <w:sz w:val="20"/>
                <w:szCs w:val="20"/>
              </w:rPr>
              <w:t>Բազուկ</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Արտաքին տեսքը` արմատապտուղները թարմ, ամբողջական, առանց հիվանդությունների, չոր, չկեղտոտված, առանց ճաքերի և վնասվածքների:</w:t>
            </w:r>
            <w:r w:rsidRPr="00C056C0">
              <w:rPr>
                <w:rFonts w:ascii="Sylfaen" w:hAnsi="Sylfaen"/>
                <w:sz w:val="16"/>
                <w:szCs w:val="16"/>
              </w:rPr>
              <w:br/>
              <w:t>Ներքին կառուցվածքը` միջուկը հյութալի, մուգ կարմիր` տարբեր երանգների:</w:t>
            </w:r>
            <w:r w:rsidRPr="00C056C0">
              <w:rPr>
                <w:rFonts w:ascii="Sylfaen" w:hAnsi="Sylfaen"/>
                <w:sz w:val="16"/>
                <w:szCs w:val="16"/>
              </w:rPr>
              <w:br/>
              <w:t xml:space="preserve">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w:t>
            </w:r>
          </w:p>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Արմատապտուղներին կպած հողի </w:t>
            </w:r>
          </w:p>
          <w:p w:rsidR="00733BC8" w:rsidRPr="00C056C0" w:rsidRDefault="00733BC8" w:rsidP="00733BC8">
            <w:pPr>
              <w:spacing w:after="200"/>
              <w:rPr>
                <w:rFonts w:ascii="Sylfaen" w:hAnsi="Sylfaen"/>
                <w:sz w:val="16"/>
                <w:szCs w:val="16"/>
              </w:rPr>
            </w:pPr>
            <w:r w:rsidRPr="00C056C0">
              <w:rPr>
                <w:rFonts w:ascii="Sylfaen" w:hAnsi="Sylfaen"/>
                <w:sz w:val="16"/>
                <w:szCs w:val="16"/>
              </w:rPr>
              <w:t xml:space="preserve">քանակությունը ոչ ավել քան ընդհանուր քանակի 1%: </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350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35000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977"/>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44</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03222113</w:t>
            </w:r>
          </w:p>
        </w:tc>
        <w:tc>
          <w:tcPr>
            <w:tcW w:w="1559" w:type="dxa"/>
            <w:vAlign w:val="bottom"/>
          </w:tcPr>
          <w:p w:rsidR="00733BC8" w:rsidRDefault="00733BC8" w:rsidP="00733BC8">
            <w:pPr>
              <w:rPr>
                <w:rFonts w:ascii="Arial LatArm" w:hAnsi="Arial LatArm"/>
                <w:sz w:val="20"/>
                <w:szCs w:val="20"/>
              </w:rPr>
            </w:pPr>
            <w:r>
              <w:rPr>
                <w:rFonts w:ascii="Sylfaen" w:hAnsi="Sylfaen" w:cs="Sylfaen"/>
                <w:sz w:val="20"/>
                <w:szCs w:val="20"/>
              </w:rPr>
              <w:t>Չամիչ</w:t>
            </w:r>
          </w:p>
        </w:tc>
        <w:tc>
          <w:tcPr>
            <w:tcW w:w="1134" w:type="dxa"/>
          </w:tcPr>
          <w:p w:rsidR="00733BC8" w:rsidRDefault="00733BC8" w:rsidP="00733BC8">
            <w:r w:rsidRPr="00DA1E3D">
              <w:rPr>
                <w:rFonts w:ascii="Sylfaen" w:hAnsi="Sylfaen"/>
                <w:sz w:val="16"/>
                <w:szCs w:val="16"/>
              </w:rPr>
              <w:t xml:space="preserve">ՀՀ կամ </w:t>
            </w:r>
            <w:r w:rsidRPr="00DA1E3D">
              <w:rPr>
                <w:rFonts w:ascii="Sylfaen" w:hAnsi="Sylfaen"/>
                <w:sz w:val="16"/>
                <w:szCs w:val="16"/>
                <w:lang w:val="ru-RU"/>
              </w:rPr>
              <w:t>համարժեք</w:t>
            </w:r>
          </w:p>
        </w:tc>
        <w:tc>
          <w:tcPr>
            <w:tcW w:w="3402" w:type="dxa"/>
          </w:tcPr>
          <w:p w:rsidR="00733BC8" w:rsidRDefault="00733BC8" w:rsidP="00733BC8">
            <w:pPr>
              <w:spacing w:after="200"/>
              <w:rPr>
                <w:rFonts w:ascii="Sylfaen" w:hAnsi="Sylfaen"/>
                <w:sz w:val="16"/>
                <w:szCs w:val="16"/>
              </w:rPr>
            </w:pPr>
            <w:r w:rsidRPr="00C056C0">
              <w:rPr>
                <w:rFonts w:ascii="Sylfaen" w:hAnsi="Sylfaen"/>
                <w:sz w:val="16"/>
                <w:szCs w:val="16"/>
              </w:rPr>
              <w:t xml:space="preserve">Չամիչ  դեղին, խոշոր, առանց կորիզի </w:t>
            </w:r>
          </w:p>
          <w:p w:rsidR="00733BC8" w:rsidRDefault="00733BC8" w:rsidP="00733BC8">
            <w:pPr>
              <w:spacing w:after="200"/>
              <w:rPr>
                <w:rFonts w:ascii="Sylfaen" w:hAnsi="Sylfaen"/>
                <w:sz w:val="16"/>
                <w:szCs w:val="16"/>
              </w:rPr>
            </w:pPr>
          </w:p>
          <w:p w:rsidR="00733BC8" w:rsidRDefault="00733BC8" w:rsidP="00733BC8">
            <w:pPr>
              <w:spacing w:after="200"/>
              <w:rPr>
                <w:rFonts w:ascii="Sylfaen" w:hAnsi="Sylfaen"/>
                <w:sz w:val="16"/>
                <w:szCs w:val="16"/>
              </w:rPr>
            </w:pPr>
          </w:p>
          <w:p w:rsidR="00733BC8" w:rsidRPr="00C056C0" w:rsidRDefault="00733BC8" w:rsidP="00733BC8">
            <w:pPr>
              <w:spacing w:after="200"/>
              <w:rPr>
                <w:rFonts w:ascii="Sylfaen" w:hAnsi="Sylfaen"/>
                <w:sz w:val="16"/>
                <w:szCs w:val="16"/>
              </w:rPr>
            </w:pP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1500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4500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45</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15331185</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Եգիպտացորեն</w:t>
            </w:r>
            <w:r>
              <w:rPr>
                <w:rFonts w:ascii="Arial LatArm" w:hAnsi="Arial LatArm"/>
                <w:sz w:val="20"/>
                <w:szCs w:val="20"/>
              </w:rPr>
              <w:t xml:space="preserve"> </w:t>
            </w:r>
            <w:r>
              <w:rPr>
                <w:rFonts w:ascii="Sylfaen" w:hAnsi="Sylfaen" w:cs="Sylfaen"/>
                <w:sz w:val="20"/>
                <w:szCs w:val="20"/>
              </w:rPr>
              <w:t>պահածոյացված</w:t>
            </w:r>
          </w:p>
        </w:tc>
        <w:tc>
          <w:tcPr>
            <w:tcW w:w="1134" w:type="dxa"/>
          </w:tcPr>
          <w:p w:rsidR="00733BC8" w:rsidRPr="005359E3" w:rsidRDefault="00733BC8" w:rsidP="00733BC8">
            <w:pPr>
              <w:rPr>
                <w:rFonts w:ascii="Arial LatArm" w:hAnsi="Arial LatArm"/>
              </w:rPr>
            </w:pPr>
            <w:r w:rsidRPr="005359E3">
              <w:rPr>
                <w:rFonts w:ascii="Sylfaen" w:hAnsi="Sylfaen" w:cs="Sylfaen"/>
                <w:sz w:val="16"/>
                <w:szCs w:val="16"/>
              </w:rPr>
              <w:t>ՀՀ</w:t>
            </w:r>
            <w:r w:rsidRPr="005359E3">
              <w:rPr>
                <w:rFonts w:ascii="Arial LatArm" w:hAnsi="Arial LatArm"/>
                <w:sz w:val="16"/>
                <w:szCs w:val="16"/>
              </w:rPr>
              <w:t xml:space="preserve"> </w:t>
            </w:r>
            <w:r w:rsidRPr="005359E3">
              <w:rPr>
                <w:rFonts w:ascii="Sylfaen" w:hAnsi="Sylfaen" w:cs="Sylfaen"/>
                <w:sz w:val="16"/>
                <w:szCs w:val="16"/>
              </w:rPr>
              <w:t>կամ</w:t>
            </w:r>
            <w:r w:rsidRPr="005359E3">
              <w:rPr>
                <w:rFonts w:ascii="Arial LatArm" w:hAnsi="Arial LatArm"/>
                <w:sz w:val="16"/>
                <w:szCs w:val="16"/>
              </w:rPr>
              <w:t xml:space="preserve"> </w:t>
            </w:r>
            <w:r w:rsidRPr="005359E3">
              <w:rPr>
                <w:rFonts w:ascii="Sylfaen" w:hAnsi="Sylfaen" w:cs="Sylfaen"/>
                <w:sz w:val="16"/>
                <w:szCs w:val="16"/>
                <w:lang w:val="ru-RU"/>
              </w:rPr>
              <w:t>համարժեք</w:t>
            </w:r>
          </w:p>
        </w:tc>
        <w:tc>
          <w:tcPr>
            <w:tcW w:w="3402" w:type="dxa"/>
          </w:tcPr>
          <w:p w:rsidR="00733BC8" w:rsidRPr="005359E3" w:rsidRDefault="00733BC8" w:rsidP="00733BC8">
            <w:pPr>
              <w:spacing w:after="200"/>
              <w:rPr>
                <w:rFonts w:ascii="Arial LatArm" w:hAnsi="Arial LatArm"/>
                <w:sz w:val="16"/>
                <w:szCs w:val="16"/>
              </w:rPr>
            </w:pPr>
            <w:r w:rsidRPr="005359E3">
              <w:rPr>
                <w:rFonts w:ascii="Arial LatArm" w:hAnsi="Arial LatArm"/>
                <w:sz w:val="16"/>
                <w:szCs w:val="16"/>
              </w:rPr>
              <w:t xml:space="preserve">ä³Ñ³ÍáÛ³óí³Í Ñ³ïÇÏ³íáñ ù³Õóñ »·Çåï³óáñ»Ý` </w:t>
            </w:r>
            <w:r w:rsidRPr="005359E3">
              <w:rPr>
                <w:rFonts w:ascii="Sylfaen" w:hAnsi="Sylfaen" w:cs="Sylfaen"/>
                <w:sz w:val="16"/>
                <w:szCs w:val="16"/>
              </w:rPr>
              <w:t>որնանցելէհամապատասխանմշակում</w:t>
            </w:r>
            <w:r w:rsidRPr="005359E3">
              <w:rPr>
                <w:rFonts w:ascii="Arial LatArm" w:hAnsi="Arial LatArm"/>
                <w:sz w:val="16"/>
                <w:szCs w:val="16"/>
              </w:rPr>
              <w:t xml:space="preserve">, </w:t>
            </w:r>
            <w:r w:rsidRPr="005359E3">
              <w:rPr>
                <w:rFonts w:ascii="Sylfaen" w:hAnsi="Sylfaen" w:cs="Sylfaen"/>
                <w:sz w:val="16"/>
                <w:szCs w:val="16"/>
              </w:rPr>
              <w:t>մետաղյակամապակյատարաներով</w:t>
            </w:r>
            <w:r w:rsidRPr="005359E3">
              <w:rPr>
                <w:rFonts w:ascii="Arial LatArm" w:hAnsi="Arial LatArm"/>
                <w:sz w:val="16"/>
                <w:szCs w:val="16"/>
              </w:rPr>
              <w:t xml:space="preserve">, </w:t>
            </w:r>
            <w:r w:rsidRPr="005359E3">
              <w:rPr>
                <w:rFonts w:ascii="Sylfaen" w:hAnsi="Sylfaen" w:cs="Sylfaen"/>
                <w:sz w:val="16"/>
                <w:szCs w:val="16"/>
              </w:rPr>
              <w:t>բաղադրությունը</w:t>
            </w:r>
            <w:r w:rsidRPr="005359E3">
              <w:rPr>
                <w:rFonts w:ascii="Arial LatArm" w:hAnsi="Arial LatArm"/>
                <w:sz w:val="16"/>
                <w:szCs w:val="16"/>
              </w:rPr>
              <w:t xml:space="preserve"> ` </w:t>
            </w:r>
            <w:r w:rsidRPr="005359E3">
              <w:rPr>
                <w:rFonts w:ascii="Sylfaen" w:hAnsi="Sylfaen" w:cs="Sylfaen"/>
                <w:sz w:val="16"/>
                <w:szCs w:val="16"/>
              </w:rPr>
              <w:t>եգիպրացորեն</w:t>
            </w:r>
            <w:r w:rsidRPr="005359E3">
              <w:rPr>
                <w:rFonts w:ascii="Arial LatArm" w:hAnsi="Arial LatArm"/>
                <w:sz w:val="16"/>
                <w:szCs w:val="16"/>
              </w:rPr>
              <w:t xml:space="preserve">, </w:t>
            </w:r>
            <w:r w:rsidRPr="005359E3">
              <w:rPr>
                <w:rFonts w:ascii="Sylfaen" w:hAnsi="Sylfaen" w:cs="Sylfaen"/>
                <w:sz w:val="16"/>
                <w:szCs w:val="16"/>
              </w:rPr>
              <w:t>աղ</w:t>
            </w:r>
            <w:r w:rsidRPr="005359E3">
              <w:rPr>
                <w:rFonts w:ascii="Arial LatArm" w:hAnsi="Arial LatArm"/>
                <w:sz w:val="16"/>
                <w:szCs w:val="16"/>
              </w:rPr>
              <w:t xml:space="preserve">, </w:t>
            </w:r>
            <w:r w:rsidRPr="005359E3">
              <w:rPr>
                <w:rFonts w:ascii="Sylfaen" w:hAnsi="Sylfaen" w:cs="Sylfaen"/>
                <w:sz w:val="16"/>
                <w:szCs w:val="16"/>
              </w:rPr>
              <w:t>ջուր</w:t>
            </w:r>
            <w:r w:rsidRPr="005359E3">
              <w:rPr>
                <w:rFonts w:ascii="Arial LatArm" w:hAnsi="Arial LatArm"/>
                <w:sz w:val="16"/>
                <w:szCs w:val="16"/>
              </w:rPr>
              <w:t xml:space="preserve">, </w:t>
            </w:r>
            <w:r w:rsidRPr="005359E3">
              <w:rPr>
                <w:rFonts w:ascii="Sylfaen" w:hAnsi="Sylfaen" w:cs="Sylfaen"/>
                <w:sz w:val="16"/>
                <w:szCs w:val="16"/>
              </w:rPr>
              <w:t>պիտանելիությանմնացորդայինժամկետըոչպակաս</w:t>
            </w:r>
            <w:r w:rsidRPr="005359E3">
              <w:rPr>
                <w:rFonts w:ascii="Arial LatArm" w:hAnsi="Arial LatArm"/>
                <w:sz w:val="16"/>
                <w:szCs w:val="16"/>
              </w:rPr>
              <w:t xml:space="preserve"> 70 %: / 400</w:t>
            </w:r>
            <w:r w:rsidRPr="005359E3">
              <w:rPr>
                <w:rFonts w:ascii="Sylfaen" w:hAnsi="Sylfaen" w:cs="Sylfaen"/>
                <w:sz w:val="16"/>
                <w:szCs w:val="16"/>
              </w:rPr>
              <w:t>գ</w:t>
            </w:r>
            <w:r w:rsidRPr="005359E3">
              <w:rPr>
                <w:rFonts w:ascii="Arial LatArm" w:hAnsi="Arial LatArm"/>
                <w:sz w:val="16"/>
                <w:szCs w:val="16"/>
              </w:rPr>
              <w:t>/</w:t>
            </w:r>
            <w:r w:rsidRPr="005359E3">
              <w:rPr>
                <w:rFonts w:ascii="Sylfaen" w:hAnsi="Sylfaen" w:cs="Sylfaen"/>
                <w:sz w:val="16"/>
                <w:szCs w:val="16"/>
              </w:rPr>
              <w:t>Անվտանգությունը</w:t>
            </w:r>
            <w:r w:rsidRPr="005359E3">
              <w:rPr>
                <w:rFonts w:ascii="Arial LatArm" w:hAnsi="Arial LatArm"/>
                <w:sz w:val="16"/>
                <w:szCs w:val="16"/>
              </w:rPr>
              <w:t xml:space="preserve">` </w:t>
            </w:r>
            <w:r w:rsidRPr="005359E3">
              <w:rPr>
                <w:rFonts w:ascii="Sylfaen" w:hAnsi="Sylfaen" w:cs="Sylfaen"/>
                <w:sz w:val="16"/>
                <w:szCs w:val="16"/>
              </w:rPr>
              <w:t>ըստ</w:t>
            </w:r>
            <w:r w:rsidRPr="005359E3">
              <w:rPr>
                <w:rFonts w:ascii="Arial LatArm" w:hAnsi="Arial LatArm"/>
                <w:sz w:val="16"/>
                <w:szCs w:val="16"/>
              </w:rPr>
              <w:t xml:space="preserve"> 2-III-4.9-01-2010 </w:t>
            </w:r>
            <w:r w:rsidRPr="005359E3">
              <w:rPr>
                <w:rFonts w:ascii="Sylfaen" w:hAnsi="Sylfaen" w:cs="Sylfaen"/>
                <w:sz w:val="16"/>
                <w:szCs w:val="16"/>
              </w:rPr>
              <w:lastRenderedPageBreak/>
              <w:t>հիգիենիկնորմատիվների</w:t>
            </w:r>
            <w:r w:rsidRPr="005359E3">
              <w:rPr>
                <w:rFonts w:ascii="Arial LatArm" w:hAnsi="Arial LatArm"/>
                <w:sz w:val="16"/>
                <w:szCs w:val="16"/>
              </w:rPr>
              <w:t xml:space="preserve">, </w:t>
            </w:r>
            <w:r w:rsidRPr="005359E3">
              <w:rPr>
                <w:rFonts w:ascii="Sylfaen" w:hAnsi="Sylfaen" w:cs="Sylfaen"/>
                <w:sz w:val="16"/>
                <w:szCs w:val="16"/>
              </w:rPr>
              <w:t>իսկ</w:t>
            </w:r>
            <w:r w:rsidRPr="005359E3">
              <w:rPr>
                <w:rFonts w:ascii="Arial LatArm" w:hAnsi="Arial LatArm"/>
                <w:sz w:val="16"/>
                <w:szCs w:val="16"/>
              </w:rPr>
              <w:t xml:space="preserve"> </w:t>
            </w:r>
            <w:r w:rsidRPr="005359E3">
              <w:rPr>
                <w:rFonts w:ascii="Sylfaen" w:hAnsi="Sylfaen" w:cs="Sylfaen"/>
                <w:sz w:val="16"/>
                <w:szCs w:val="16"/>
              </w:rPr>
              <w:t>մակնշումը</w:t>
            </w:r>
            <w:r w:rsidRPr="005359E3">
              <w:rPr>
                <w:rFonts w:ascii="Arial LatArm" w:hAnsi="Arial LatArm"/>
                <w:sz w:val="16"/>
                <w:szCs w:val="16"/>
              </w:rPr>
              <w:t>` «</w:t>
            </w:r>
            <w:r w:rsidRPr="005359E3">
              <w:rPr>
                <w:rFonts w:ascii="Sylfaen" w:hAnsi="Sylfaen" w:cs="Sylfaen"/>
                <w:sz w:val="16"/>
                <w:szCs w:val="16"/>
              </w:rPr>
              <w:t>Սննդամթերքիանվտանգությանմասին</w:t>
            </w:r>
            <w:r w:rsidRPr="005359E3">
              <w:rPr>
                <w:rFonts w:ascii="Arial LatArm" w:hAnsi="Arial LatArm"/>
                <w:sz w:val="16"/>
                <w:szCs w:val="16"/>
              </w:rPr>
              <w:t xml:space="preserve">» </w:t>
            </w:r>
            <w:r w:rsidRPr="005359E3">
              <w:rPr>
                <w:rFonts w:ascii="Sylfaen" w:hAnsi="Sylfaen" w:cs="Sylfaen"/>
                <w:sz w:val="16"/>
                <w:szCs w:val="16"/>
              </w:rPr>
              <w:t>ՀՀօրենքի</w:t>
            </w:r>
            <w:r w:rsidRPr="005359E3">
              <w:rPr>
                <w:rFonts w:ascii="Arial LatArm" w:hAnsi="Arial LatArm"/>
                <w:sz w:val="16"/>
                <w:szCs w:val="16"/>
              </w:rPr>
              <w:t xml:space="preserve"> 8-</w:t>
            </w:r>
            <w:r w:rsidRPr="005359E3">
              <w:rPr>
                <w:rFonts w:ascii="Sylfaen" w:hAnsi="Sylfaen" w:cs="Sylfaen"/>
                <w:sz w:val="16"/>
                <w:szCs w:val="16"/>
              </w:rPr>
              <w:t>րդհոդվածի</w:t>
            </w:r>
            <w:r w:rsidRPr="005359E3">
              <w:rPr>
                <w:rFonts w:ascii="Arial LatArm" w:hAnsi="Arial LatArm"/>
                <w:sz w:val="16"/>
                <w:szCs w:val="16"/>
              </w:rPr>
              <w:t>:</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lastRenderedPageBreak/>
              <w:t>տուփ</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500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25000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50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50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w:t>
            </w:r>
            <w:r w:rsidRPr="002D1B1A">
              <w:rPr>
                <w:rFonts w:ascii="GHEA Grapalat" w:hAnsi="GHEA Grapalat"/>
                <w:b/>
                <w:sz w:val="16"/>
                <w:szCs w:val="16"/>
              </w:rPr>
              <w:lastRenderedPageBreak/>
              <w:t>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46</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15811130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Բուլկի</w:t>
            </w:r>
          </w:p>
        </w:tc>
        <w:tc>
          <w:tcPr>
            <w:tcW w:w="1134" w:type="dxa"/>
          </w:tcPr>
          <w:p w:rsidR="00733BC8" w:rsidRDefault="00733BC8" w:rsidP="00733BC8">
            <w:r w:rsidRPr="00B36CCF">
              <w:rPr>
                <w:rFonts w:ascii="Sylfaen" w:hAnsi="Sylfaen"/>
                <w:sz w:val="16"/>
                <w:szCs w:val="16"/>
              </w:rPr>
              <w:t xml:space="preserve">ՀՀ կամ </w:t>
            </w:r>
            <w:r w:rsidRPr="00B36CCF">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p>
          <w:p w:rsidR="00733BC8" w:rsidRPr="00C056C0" w:rsidRDefault="00733BC8" w:rsidP="00733BC8">
            <w:pPr>
              <w:spacing w:after="200"/>
              <w:rPr>
                <w:rFonts w:ascii="Sylfaen" w:hAnsi="Sylfaen"/>
                <w:sz w:val="16"/>
                <w:szCs w:val="16"/>
              </w:rPr>
            </w:pPr>
            <w:r w:rsidRPr="00C056C0">
              <w:rPr>
                <w:rFonts w:ascii="Sylfaen" w:hAnsi="Sylfaen"/>
                <w:sz w:val="16"/>
                <w:szCs w:val="16"/>
              </w:rPr>
              <w:t>Բուլկի պատրաստված ցորենի  բարձր տեսակի   ալյուրից, հատով , յուրաքանչյուր հատը փաթեթավորված, լցոնված չամիչով:  Թարմ , թխված լինի նույն օրը: Անվտանգությունը և մակնշումը գործող սանիտարահիգենիկ կանոնների և նորմերի և ՛՛Սննդամթերքի անվտանգության մասին՛՛ ՀՀ օրենքի պահանջների: Արտադրության ամսաթիվը, պիտանիության ժամկետը, պահման պայմանները նշված լինեն փաթեթի կամ պիտակի վրա</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հատ</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90000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900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900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47</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15333100</w:t>
            </w:r>
          </w:p>
        </w:tc>
        <w:tc>
          <w:tcPr>
            <w:tcW w:w="1559" w:type="dxa"/>
            <w:vAlign w:val="bottom"/>
          </w:tcPr>
          <w:p w:rsidR="00733BC8" w:rsidRDefault="00733BC8" w:rsidP="00733BC8">
            <w:pPr>
              <w:rPr>
                <w:rFonts w:ascii="Arial LatArm" w:hAnsi="Arial LatArm"/>
                <w:sz w:val="20"/>
                <w:szCs w:val="20"/>
              </w:rPr>
            </w:pPr>
            <w:r>
              <w:rPr>
                <w:rFonts w:ascii="Arial LatArm" w:hAnsi="Arial LatArm"/>
                <w:sz w:val="20"/>
                <w:szCs w:val="20"/>
              </w:rPr>
              <w:t>î</w:t>
            </w:r>
            <w:r>
              <w:rPr>
                <w:rFonts w:ascii="Sylfaen" w:hAnsi="Sylfaen" w:cs="Sylfaen"/>
                <w:sz w:val="20"/>
                <w:szCs w:val="20"/>
              </w:rPr>
              <w:t>ոմատի</w:t>
            </w:r>
            <w:r>
              <w:rPr>
                <w:rFonts w:ascii="Arial LatArm" w:hAnsi="Arial LatArm"/>
                <w:sz w:val="20"/>
                <w:szCs w:val="20"/>
              </w:rPr>
              <w:t xml:space="preserve"> </w:t>
            </w:r>
            <w:r>
              <w:rPr>
                <w:rFonts w:ascii="Sylfaen" w:hAnsi="Sylfaen" w:cs="Sylfaen"/>
                <w:sz w:val="20"/>
                <w:szCs w:val="20"/>
              </w:rPr>
              <w:t>մածուկ</w:t>
            </w:r>
          </w:p>
        </w:tc>
        <w:tc>
          <w:tcPr>
            <w:tcW w:w="1134" w:type="dxa"/>
          </w:tcPr>
          <w:p w:rsidR="00733BC8" w:rsidRDefault="00733BC8" w:rsidP="00733BC8">
            <w:r w:rsidRPr="00B36CCF">
              <w:rPr>
                <w:rFonts w:ascii="Sylfaen" w:hAnsi="Sylfaen"/>
                <w:sz w:val="16"/>
                <w:szCs w:val="16"/>
              </w:rPr>
              <w:t xml:space="preserve">ՀՀ կամ </w:t>
            </w:r>
            <w:r w:rsidRPr="00B36CCF">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Բարձր կամ առաջին տեսակների, ապակե  տարաներով, , ԳՕՍՏ 3343-89: Անվտանգությունը` N 2-III-4.9-01-2010 հիգիենիկ նորմատիվների և «Սննդամթերքի անվտանգության մասին» ՀՀ օրենքի 8-րդ հոդվածի: 1 կգ տարայով</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1100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35200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32</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32</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48</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03211600</w:t>
            </w:r>
          </w:p>
        </w:tc>
        <w:tc>
          <w:tcPr>
            <w:tcW w:w="1559" w:type="dxa"/>
            <w:vAlign w:val="bottom"/>
          </w:tcPr>
          <w:p w:rsidR="00733BC8" w:rsidRDefault="00733BC8" w:rsidP="00733BC8">
            <w:pPr>
              <w:rPr>
                <w:rFonts w:ascii="Arial LatArm" w:hAnsi="Arial LatArm"/>
                <w:sz w:val="20"/>
                <w:szCs w:val="20"/>
              </w:rPr>
            </w:pPr>
            <w:r>
              <w:rPr>
                <w:rFonts w:ascii="Sylfaen" w:hAnsi="Sylfaen" w:cs="Sylfaen"/>
                <w:sz w:val="20"/>
                <w:szCs w:val="20"/>
              </w:rPr>
              <w:t>Վարսակի</w:t>
            </w:r>
            <w:r>
              <w:rPr>
                <w:rFonts w:ascii="Arial LatArm" w:hAnsi="Arial LatArm"/>
                <w:sz w:val="20"/>
                <w:szCs w:val="20"/>
              </w:rPr>
              <w:t xml:space="preserve"> </w:t>
            </w:r>
            <w:r>
              <w:rPr>
                <w:rFonts w:ascii="Sylfaen" w:hAnsi="Sylfaen" w:cs="Sylfaen"/>
                <w:sz w:val="20"/>
                <w:szCs w:val="20"/>
              </w:rPr>
              <w:t>փաթիլներ</w:t>
            </w:r>
          </w:p>
        </w:tc>
        <w:tc>
          <w:tcPr>
            <w:tcW w:w="1134" w:type="dxa"/>
          </w:tcPr>
          <w:p w:rsidR="00733BC8" w:rsidRDefault="00733BC8" w:rsidP="00733BC8">
            <w:r w:rsidRPr="00B36CCF">
              <w:rPr>
                <w:rFonts w:ascii="Sylfaen" w:hAnsi="Sylfaen"/>
                <w:sz w:val="16"/>
                <w:szCs w:val="16"/>
              </w:rPr>
              <w:t xml:space="preserve">ՀՀ կամ </w:t>
            </w:r>
            <w:r w:rsidRPr="00B36CCF">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Հերկուլես    Վարսակի փաթիլներ, չափածրարված ստվարաթղթե տուփերով: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600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9000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49</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03222121</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Մանդարին</w:t>
            </w:r>
          </w:p>
        </w:tc>
        <w:tc>
          <w:tcPr>
            <w:tcW w:w="1134" w:type="dxa"/>
          </w:tcPr>
          <w:p w:rsidR="00733BC8" w:rsidRDefault="00733BC8" w:rsidP="00733BC8">
            <w:r w:rsidRPr="00B36CCF">
              <w:rPr>
                <w:rFonts w:ascii="Sylfaen" w:hAnsi="Sylfaen"/>
                <w:sz w:val="16"/>
                <w:szCs w:val="16"/>
              </w:rPr>
              <w:t xml:space="preserve">ՀՀ կամ </w:t>
            </w:r>
            <w:r w:rsidRPr="00B36CCF">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Մանդարին թարմ, I պտղաբանական խմբի, դեղին կեղևով և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400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36000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90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90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lastRenderedPageBreak/>
              <w:t>50</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15331185</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Եգիպտացորենի</w:t>
            </w:r>
            <w:r>
              <w:rPr>
                <w:rFonts w:ascii="Arial LatArm" w:hAnsi="Arial LatArm"/>
                <w:sz w:val="20"/>
                <w:szCs w:val="20"/>
              </w:rPr>
              <w:t xml:space="preserve"> </w:t>
            </w:r>
            <w:r>
              <w:rPr>
                <w:rFonts w:ascii="Sylfaen" w:hAnsi="Sylfaen" w:cs="Sylfaen"/>
                <w:sz w:val="20"/>
                <w:szCs w:val="20"/>
              </w:rPr>
              <w:t>չոր</w:t>
            </w:r>
            <w:r>
              <w:rPr>
                <w:rFonts w:ascii="Arial LatArm" w:hAnsi="Arial LatArm"/>
                <w:sz w:val="20"/>
                <w:szCs w:val="20"/>
              </w:rPr>
              <w:t xml:space="preserve"> </w:t>
            </w:r>
            <w:r>
              <w:rPr>
                <w:rFonts w:ascii="Sylfaen" w:hAnsi="Sylfaen" w:cs="Sylfaen"/>
                <w:sz w:val="20"/>
                <w:szCs w:val="20"/>
              </w:rPr>
              <w:t>փաթիլներ</w:t>
            </w:r>
            <w:r>
              <w:rPr>
                <w:rFonts w:ascii="Arial LatArm" w:hAnsi="Arial LatArm"/>
                <w:sz w:val="20"/>
                <w:szCs w:val="20"/>
              </w:rPr>
              <w:t xml:space="preserve">   (</w:t>
            </w:r>
            <w:r>
              <w:rPr>
                <w:rFonts w:ascii="Calibri" w:hAnsi="Calibri" w:cs="Calibri"/>
                <w:sz w:val="20"/>
                <w:szCs w:val="20"/>
              </w:rPr>
              <w:t>хлопья</w:t>
            </w:r>
            <w:r>
              <w:rPr>
                <w:rFonts w:ascii="Arial LatArm" w:hAnsi="Arial LatArm"/>
                <w:sz w:val="20"/>
                <w:szCs w:val="20"/>
              </w:rPr>
              <w:t>)</w:t>
            </w:r>
          </w:p>
        </w:tc>
        <w:tc>
          <w:tcPr>
            <w:tcW w:w="1134" w:type="dxa"/>
          </w:tcPr>
          <w:p w:rsidR="00733BC8" w:rsidRDefault="00733BC8" w:rsidP="00733BC8">
            <w:r w:rsidRPr="00B36CCF">
              <w:rPr>
                <w:rFonts w:ascii="Sylfaen" w:hAnsi="Sylfaen"/>
                <w:sz w:val="16"/>
                <w:szCs w:val="16"/>
              </w:rPr>
              <w:t xml:space="preserve">ՀՀ կամ </w:t>
            </w:r>
            <w:r w:rsidRPr="00B36CCF">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Խոնավությունը`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1500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15000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51</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03221126</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Հազար</w:t>
            </w:r>
          </w:p>
        </w:tc>
        <w:tc>
          <w:tcPr>
            <w:tcW w:w="1134" w:type="dxa"/>
          </w:tcPr>
          <w:p w:rsidR="00733BC8" w:rsidRDefault="00733BC8" w:rsidP="00733BC8">
            <w:r w:rsidRPr="00B36CCF">
              <w:rPr>
                <w:rFonts w:ascii="Sylfaen" w:hAnsi="Sylfaen"/>
                <w:sz w:val="16"/>
                <w:szCs w:val="16"/>
              </w:rPr>
              <w:t xml:space="preserve">ՀՀ կամ </w:t>
            </w:r>
            <w:r w:rsidRPr="00B36CCF">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թարմ, միջին մեծության, անվտանգությունը` ըստ N 2-III-4,9-01-2003 (ՌԴ Սան Պին 2,3,2-1078-01) սանիտարահամաճարակային կանոնների և նորմերի և ՙՍննդամթերքի անվտանգության մասին՚ ՀՀ օրենքի 9-րդ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կապ</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200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20000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52</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15542100</w:t>
            </w:r>
          </w:p>
        </w:tc>
        <w:tc>
          <w:tcPr>
            <w:tcW w:w="1559"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Կաթնաշոռ</w:t>
            </w:r>
          </w:p>
        </w:tc>
        <w:tc>
          <w:tcPr>
            <w:tcW w:w="1134" w:type="dxa"/>
          </w:tcPr>
          <w:p w:rsidR="00733BC8" w:rsidRDefault="00733BC8" w:rsidP="00733BC8">
            <w:r w:rsidRPr="00B36CCF">
              <w:rPr>
                <w:rFonts w:ascii="Sylfaen" w:hAnsi="Sylfaen"/>
                <w:sz w:val="16"/>
                <w:szCs w:val="16"/>
              </w:rPr>
              <w:t xml:space="preserve">ՀՀ կամ </w:t>
            </w:r>
            <w:r w:rsidRPr="00B36CCF">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Կաթնաշոռ 18 % յուղի պարունակությամբ, թթվայնությունը` 210-240 °T, փաթեթավորված սպառողական տարաներով, անվտանգությունը և մակնշումը` ըստ ՀՀ կառավարության 2006թ. դեկտեմբերի 21-ի N1925-Ն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567" w:type="dxa"/>
            <w:vAlign w:val="bottom"/>
          </w:tcPr>
          <w:p w:rsidR="00733BC8" w:rsidRDefault="00733BC8" w:rsidP="00733BC8">
            <w:pPr>
              <w:jc w:val="center"/>
              <w:rPr>
                <w:rFonts w:ascii="Arial LatArm" w:hAnsi="Arial LatArm"/>
                <w:sz w:val="20"/>
                <w:szCs w:val="20"/>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80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136000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1700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1700</w:t>
            </w:r>
          </w:p>
        </w:tc>
        <w:tc>
          <w:tcPr>
            <w:tcW w:w="1482" w:type="dxa"/>
            <w:gridSpan w:val="2"/>
          </w:tcPr>
          <w:p w:rsidR="00733BC8" w:rsidRDefault="00733BC8" w:rsidP="00733BC8">
            <w:r w:rsidRPr="002D1B1A">
              <w:rPr>
                <w:rFonts w:ascii="GHEA Grapalat" w:hAnsi="GHEA Grapalat"/>
                <w:b/>
                <w:sz w:val="16"/>
                <w:szCs w:val="16"/>
              </w:rPr>
              <w:t>Պայմանագիրըուժիմեջմտնելուց 20 օրացույցայինօրհետո--15.12.2023 թ. Համաձայնգնորդիկողմիցնախօրոքներկայացվածպատվերի</w:t>
            </w:r>
          </w:p>
        </w:tc>
      </w:tr>
      <w:tr w:rsidR="00733BC8" w:rsidRPr="00A71D81" w:rsidTr="00CA5835">
        <w:trPr>
          <w:gridAfter w:val="1"/>
          <w:wAfter w:w="28" w:type="dxa"/>
          <w:trHeight w:val="70"/>
        </w:trPr>
        <w:tc>
          <w:tcPr>
            <w:tcW w:w="525" w:type="dxa"/>
            <w:vAlign w:val="bottom"/>
          </w:tcPr>
          <w:p w:rsidR="00733BC8" w:rsidRDefault="00733BC8" w:rsidP="00733BC8">
            <w:pPr>
              <w:jc w:val="center"/>
              <w:rPr>
                <w:rFonts w:ascii="Calibri" w:hAnsi="Calibri"/>
                <w:color w:val="000000"/>
                <w:sz w:val="20"/>
                <w:szCs w:val="20"/>
              </w:rPr>
            </w:pPr>
            <w:r>
              <w:rPr>
                <w:rFonts w:ascii="Calibri" w:hAnsi="Calibri"/>
                <w:color w:val="000000"/>
                <w:sz w:val="20"/>
                <w:szCs w:val="20"/>
              </w:rPr>
              <w:t>53</w:t>
            </w:r>
          </w:p>
        </w:tc>
        <w:tc>
          <w:tcPr>
            <w:tcW w:w="1276" w:type="dxa"/>
            <w:vAlign w:val="bottom"/>
          </w:tcPr>
          <w:p w:rsidR="00733BC8" w:rsidRDefault="00733BC8" w:rsidP="00733BC8">
            <w:pPr>
              <w:jc w:val="center"/>
              <w:rPr>
                <w:rFonts w:ascii="Arial LatArm" w:hAnsi="Arial LatArm"/>
                <w:sz w:val="20"/>
                <w:szCs w:val="20"/>
              </w:rPr>
            </w:pPr>
            <w:r>
              <w:rPr>
                <w:rFonts w:ascii="Arial LatArm" w:hAnsi="Arial LatArm"/>
                <w:sz w:val="20"/>
                <w:szCs w:val="20"/>
              </w:rPr>
              <w:t>03221113</w:t>
            </w:r>
          </w:p>
        </w:tc>
        <w:tc>
          <w:tcPr>
            <w:tcW w:w="1559" w:type="dxa"/>
            <w:vAlign w:val="bottom"/>
          </w:tcPr>
          <w:p w:rsidR="00733BC8" w:rsidRDefault="00733BC8" w:rsidP="00733BC8">
            <w:pPr>
              <w:rPr>
                <w:rFonts w:ascii="Arial LatArm" w:hAnsi="Arial LatArm"/>
                <w:sz w:val="20"/>
                <w:szCs w:val="20"/>
              </w:rPr>
            </w:pPr>
            <w:r>
              <w:rPr>
                <w:rFonts w:ascii="Sylfaen" w:hAnsi="Sylfaen" w:cs="Sylfaen"/>
                <w:sz w:val="20"/>
                <w:szCs w:val="20"/>
              </w:rPr>
              <w:t>Լոբի</w:t>
            </w:r>
            <w:r>
              <w:rPr>
                <w:rFonts w:ascii="Arial LatArm" w:hAnsi="Arial LatArm"/>
                <w:sz w:val="20"/>
                <w:szCs w:val="20"/>
              </w:rPr>
              <w:t xml:space="preserve"> </w:t>
            </w:r>
            <w:r>
              <w:rPr>
                <w:rFonts w:ascii="Sylfaen" w:hAnsi="Sylfaen" w:cs="Sylfaen"/>
                <w:sz w:val="20"/>
                <w:szCs w:val="20"/>
              </w:rPr>
              <w:t>հատիկավոր</w:t>
            </w:r>
          </w:p>
        </w:tc>
        <w:tc>
          <w:tcPr>
            <w:tcW w:w="1134" w:type="dxa"/>
          </w:tcPr>
          <w:p w:rsidR="00733BC8" w:rsidRDefault="00733BC8" w:rsidP="00733BC8">
            <w:r w:rsidRPr="00B36CCF">
              <w:rPr>
                <w:rFonts w:ascii="Sylfaen" w:hAnsi="Sylfaen"/>
                <w:sz w:val="16"/>
                <w:szCs w:val="16"/>
              </w:rPr>
              <w:t xml:space="preserve">ՀՀ կամ </w:t>
            </w:r>
            <w:r w:rsidRPr="00B36CCF">
              <w:rPr>
                <w:rFonts w:ascii="Sylfaen" w:hAnsi="Sylfaen"/>
                <w:sz w:val="16"/>
                <w:szCs w:val="16"/>
                <w:lang w:val="ru-RU"/>
              </w:rPr>
              <w:t>համարժեք</w:t>
            </w:r>
          </w:p>
        </w:tc>
        <w:tc>
          <w:tcPr>
            <w:tcW w:w="3402" w:type="dxa"/>
          </w:tcPr>
          <w:p w:rsidR="00733BC8" w:rsidRPr="00C056C0" w:rsidRDefault="00733BC8" w:rsidP="00733BC8">
            <w:pPr>
              <w:spacing w:after="200"/>
              <w:rPr>
                <w:rFonts w:ascii="Sylfaen" w:hAnsi="Sylfaen"/>
                <w:sz w:val="16"/>
                <w:szCs w:val="16"/>
              </w:rPr>
            </w:pPr>
            <w:r w:rsidRPr="00C056C0">
              <w:rPr>
                <w:rFonts w:ascii="Sylfaen" w:hAnsi="Sylfaen"/>
                <w:sz w:val="16"/>
                <w:szCs w:val="16"/>
              </w:rPr>
              <w:t>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w:t>
            </w:r>
          </w:p>
        </w:tc>
        <w:tc>
          <w:tcPr>
            <w:tcW w:w="567" w:type="dxa"/>
            <w:vAlign w:val="bottom"/>
          </w:tcPr>
          <w:p w:rsidR="00733BC8" w:rsidRPr="00C056C0" w:rsidRDefault="00733BC8" w:rsidP="00733BC8">
            <w:pPr>
              <w:jc w:val="center"/>
              <w:rPr>
                <w:rFonts w:ascii="Arial LatArm" w:hAnsi="Arial LatArm"/>
                <w:sz w:val="20"/>
                <w:szCs w:val="20"/>
                <w:lang w:val="ru-RU"/>
              </w:rPr>
            </w:pPr>
            <w:r>
              <w:rPr>
                <w:rFonts w:ascii="Sylfaen" w:hAnsi="Sylfaen" w:cs="Sylfaen"/>
                <w:sz w:val="20"/>
                <w:szCs w:val="20"/>
              </w:rPr>
              <w:t>կգ</w:t>
            </w:r>
          </w:p>
        </w:tc>
        <w:tc>
          <w:tcPr>
            <w:tcW w:w="709" w:type="dxa"/>
            <w:vAlign w:val="bottom"/>
          </w:tcPr>
          <w:p w:rsidR="00733BC8" w:rsidRPr="00C056C0" w:rsidRDefault="00733BC8" w:rsidP="00733BC8">
            <w:pPr>
              <w:jc w:val="center"/>
              <w:rPr>
                <w:rFonts w:ascii="Arial LatArm" w:hAnsi="Arial LatArm"/>
                <w:sz w:val="20"/>
                <w:szCs w:val="20"/>
              </w:rPr>
            </w:pPr>
            <w:r w:rsidRPr="00C056C0">
              <w:rPr>
                <w:rFonts w:ascii="Arial LatArm" w:hAnsi="Arial LatArm"/>
                <w:sz w:val="20"/>
                <w:szCs w:val="20"/>
              </w:rPr>
              <w:t>1250</w:t>
            </w:r>
          </w:p>
        </w:tc>
        <w:tc>
          <w:tcPr>
            <w:tcW w:w="1417"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50000</w:t>
            </w:r>
          </w:p>
        </w:tc>
        <w:tc>
          <w:tcPr>
            <w:tcW w:w="993"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w:t>
            </w:r>
          </w:p>
        </w:tc>
        <w:tc>
          <w:tcPr>
            <w:tcW w:w="2268" w:type="dxa"/>
          </w:tcPr>
          <w:p w:rsidR="00733BC8" w:rsidRDefault="00733BC8" w:rsidP="00733BC8">
            <w:r w:rsidRPr="008F0A3B">
              <w:rPr>
                <w:rFonts w:ascii="GHEA Grapalat" w:hAnsi="GHEA Grapalat"/>
                <w:sz w:val="20"/>
              </w:rPr>
              <w:t xml:space="preserve">գ. Գոռավան, Գևորգ Մարզպետունի 7 </w:t>
            </w:r>
          </w:p>
        </w:tc>
        <w:tc>
          <w:tcPr>
            <w:tcW w:w="992" w:type="dxa"/>
            <w:vAlign w:val="bottom"/>
          </w:tcPr>
          <w:p w:rsidR="00733BC8" w:rsidRDefault="00733BC8" w:rsidP="00733BC8">
            <w:pPr>
              <w:jc w:val="right"/>
              <w:rPr>
                <w:rFonts w:ascii="Calibri" w:hAnsi="Calibri"/>
                <w:color w:val="000000"/>
                <w:sz w:val="20"/>
                <w:szCs w:val="20"/>
              </w:rPr>
            </w:pPr>
            <w:r>
              <w:rPr>
                <w:rFonts w:ascii="Calibri" w:hAnsi="Calibri"/>
                <w:color w:val="000000"/>
                <w:sz w:val="20"/>
                <w:szCs w:val="20"/>
              </w:rPr>
              <w:t>40</w:t>
            </w:r>
          </w:p>
        </w:tc>
        <w:tc>
          <w:tcPr>
            <w:tcW w:w="1482" w:type="dxa"/>
            <w:gridSpan w:val="2"/>
          </w:tcPr>
          <w:p w:rsidR="00733BC8" w:rsidRPr="00727C2E" w:rsidRDefault="00733BC8" w:rsidP="00733BC8">
            <w:pPr>
              <w:rPr>
                <w:rFonts w:ascii="GHEA Grapalat" w:hAnsi="GHEA Grapalat"/>
                <w:b/>
                <w:sz w:val="16"/>
                <w:szCs w:val="16"/>
              </w:rPr>
            </w:pPr>
            <w:r w:rsidRPr="00727C2E">
              <w:rPr>
                <w:rFonts w:ascii="GHEA Grapalat" w:hAnsi="GHEA Grapalat"/>
                <w:b/>
                <w:sz w:val="16"/>
                <w:szCs w:val="16"/>
              </w:rPr>
              <w:t>Պայմանագիրըուժիմեջմտնելուց</w:t>
            </w:r>
            <w:r w:rsidRPr="00BB22D3">
              <w:rPr>
                <w:rFonts w:ascii="GHEA Grapalat" w:hAnsi="GHEA Grapalat"/>
                <w:b/>
                <w:sz w:val="16"/>
                <w:szCs w:val="16"/>
              </w:rPr>
              <w:t xml:space="preserve"> 20 </w:t>
            </w:r>
            <w:r w:rsidRPr="00727C2E">
              <w:rPr>
                <w:rFonts w:ascii="GHEA Grapalat" w:hAnsi="GHEA Grapalat"/>
                <w:b/>
                <w:sz w:val="16"/>
                <w:szCs w:val="16"/>
              </w:rPr>
              <w:t>օրացույցայինօրհետո</w:t>
            </w:r>
            <w:r w:rsidRPr="00BB22D3">
              <w:rPr>
                <w:rFonts w:ascii="GHEA Grapalat" w:hAnsi="GHEA Grapalat"/>
                <w:b/>
                <w:sz w:val="16"/>
                <w:szCs w:val="16"/>
              </w:rPr>
              <w:t xml:space="preserve">--15.12.2023 </w:t>
            </w:r>
            <w:r w:rsidRPr="00727C2E">
              <w:rPr>
                <w:rFonts w:ascii="GHEA Grapalat" w:hAnsi="GHEA Grapalat"/>
                <w:b/>
                <w:sz w:val="16"/>
                <w:szCs w:val="16"/>
              </w:rPr>
              <w:t>թ</w:t>
            </w:r>
            <w:r w:rsidRPr="00BB22D3">
              <w:rPr>
                <w:rFonts w:ascii="GHEA Grapalat" w:hAnsi="GHEA Grapalat"/>
                <w:b/>
                <w:sz w:val="16"/>
                <w:szCs w:val="16"/>
              </w:rPr>
              <w:t xml:space="preserve">. </w:t>
            </w:r>
            <w:r w:rsidRPr="00727C2E">
              <w:rPr>
                <w:rFonts w:ascii="GHEA Grapalat" w:hAnsi="GHEA Grapalat"/>
                <w:b/>
                <w:sz w:val="16"/>
                <w:szCs w:val="16"/>
              </w:rPr>
              <w:t>Համաձայնգնորդիկողմիցնախօրոքներկայացվածպատվերի</w:t>
            </w:r>
          </w:p>
        </w:tc>
      </w:tr>
    </w:tbl>
    <w:p w:rsidR="00727C2E" w:rsidRPr="00C056C0" w:rsidRDefault="00727C2E" w:rsidP="00727C2E"/>
    <w:p w:rsidR="00727C2E" w:rsidRPr="00C056C0" w:rsidRDefault="00727C2E" w:rsidP="00727C2E"/>
    <w:p w:rsidR="00727C2E" w:rsidRPr="00727C2E" w:rsidRDefault="00727C2E" w:rsidP="00727C2E">
      <w:pPr>
        <w:rPr>
          <w:lang w:val="ru-RU"/>
        </w:rPr>
      </w:pPr>
    </w:p>
    <w:p w:rsidR="00727C2E" w:rsidRPr="00727C2E" w:rsidRDefault="00727C2E" w:rsidP="00727C2E">
      <w:pPr>
        <w:rPr>
          <w:lang w:val="ru-RU"/>
        </w:rPr>
      </w:pPr>
    </w:p>
    <w:p w:rsidR="00727C2E" w:rsidRPr="00727C2E" w:rsidRDefault="00727C2E" w:rsidP="00727C2E">
      <w:pPr>
        <w:rPr>
          <w:lang w:val="ru-RU"/>
        </w:rPr>
      </w:pPr>
    </w:p>
    <w:p w:rsidR="00D10B0C" w:rsidRPr="006E5E27" w:rsidRDefault="00D10B0C" w:rsidP="00A551D0">
      <w:pPr>
        <w:pStyle w:val="3"/>
        <w:spacing w:line="240" w:lineRule="auto"/>
        <w:jc w:val="left"/>
        <w:rPr>
          <w:rFonts w:ascii="GHEA Grapalat" w:hAnsi="GHEA Grapalat"/>
          <w:b/>
          <w:lang w:val="en-US"/>
        </w:rPr>
      </w:pPr>
    </w:p>
    <w:p w:rsidR="00D10B0C" w:rsidRPr="006E5E27" w:rsidRDefault="00D10B0C" w:rsidP="00EF3662">
      <w:pPr>
        <w:jc w:val="both"/>
        <w:rPr>
          <w:rFonts w:ascii="GHEA Grapalat" w:hAnsi="GHEA Grapalat"/>
          <w:sz w:val="20"/>
        </w:rPr>
      </w:pPr>
    </w:p>
    <w:p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5020B7">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p>
    <w:p w:rsidR="00F954E8" w:rsidRPr="00A71D81" w:rsidRDefault="00F954E8" w:rsidP="00EF3662">
      <w:pPr>
        <w:jc w:val="both"/>
        <w:rPr>
          <w:rFonts w:ascii="GHEA Grapalat" w:hAnsi="GHEA Grapalat"/>
          <w:sz w:val="12"/>
          <w:szCs w:val="12"/>
          <w:lang w:val="pt-BR"/>
        </w:rPr>
      </w:pPr>
    </w:p>
    <w:p w:rsidR="00071D1C" w:rsidRDefault="00071D1C" w:rsidP="00EF3662">
      <w:pPr>
        <w:jc w:val="center"/>
        <w:rPr>
          <w:rFonts w:ascii="GHEA Grapalat" w:hAnsi="GHEA Grapalat" w:cs="Sylfaen"/>
          <w:i/>
          <w:sz w:val="18"/>
          <w:szCs w:val="18"/>
          <w:lang w:val="pt-BR"/>
        </w:rPr>
      </w:pPr>
    </w:p>
    <w:p w:rsidR="00A551D0" w:rsidRPr="00B345C5" w:rsidRDefault="00F80C42" w:rsidP="00A551D0">
      <w:pPr>
        <w:rPr>
          <w:rFonts w:ascii="Sylfaen" w:hAnsi="Sylfaen"/>
          <w:b/>
          <w:sz w:val="18"/>
          <w:szCs w:val="18"/>
          <w:lang w:val="nb-NO"/>
        </w:rPr>
      </w:pPr>
      <w:r>
        <w:rPr>
          <w:rFonts w:ascii="Sylfaen" w:hAnsi="Sylfaen"/>
          <w:b/>
          <w:sz w:val="18"/>
          <w:szCs w:val="18"/>
          <w:lang w:val="nb-NO"/>
        </w:rPr>
        <w:t>1</w:t>
      </w:r>
      <w:r w:rsidR="00A551D0" w:rsidRPr="00B345C5">
        <w:rPr>
          <w:rFonts w:ascii="Sylfaen" w:hAnsi="Sylfaen"/>
          <w:b/>
          <w:sz w:val="18"/>
          <w:szCs w:val="18"/>
          <w:lang w:val="nb-NO"/>
        </w:rPr>
        <w:t>.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A551D0" w:rsidRPr="00B345C5" w:rsidRDefault="00F80C42" w:rsidP="00A551D0">
      <w:pPr>
        <w:rPr>
          <w:rFonts w:ascii="Sylfaen" w:hAnsi="Sylfaen"/>
          <w:b/>
          <w:sz w:val="18"/>
          <w:szCs w:val="18"/>
          <w:lang w:val="hy-AM"/>
        </w:rPr>
      </w:pPr>
      <w:r>
        <w:rPr>
          <w:rFonts w:ascii="Sylfaen" w:hAnsi="Sylfaen"/>
          <w:b/>
          <w:sz w:val="18"/>
          <w:szCs w:val="18"/>
          <w:lang w:val="nb-NO"/>
        </w:rPr>
        <w:t>2.</w:t>
      </w:r>
      <w:r w:rsidR="00A551D0" w:rsidRPr="00B345C5">
        <w:rPr>
          <w:rFonts w:ascii="Sylfaen" w:hAnsi="Sylfaen"/>
          <w:b/>
          <w:sz w:val="18"/>
          <w:szCs w:val="18"/>
          <w:lang w:val="nb-NO"/>
        </w:rPr>
        <w:t xml:space="preserve"> Մատակարարման իրականցվում է գնորդի հետ համաձայնեցված ժամին</w:t>
      </w:r>
      <w:r w:rsidR="00A551D0" w:rsidRPr="00B345C5">
        <w:rPr>
          <w:rFonts w:ascii="Sylfaen" w:hAnsi="Sylfaen"/>
          <w:b/>
          <w:sz w:val="18"/>
          <w:szCs w:val="18"/>
          <w:lang w:val="hy-AM"/>
        </w:rPr>
        <w:t>:</w:t>
      </w:r>
    </w:p>
    <w:p w:rsidR="00A551D0" w:rsidRPr="00B345C5" w:rsidRDefault="00F80C42" w:rsidP="00A551D0">
      <w:pPr>
        <w:rPr>
          <w:rFonts w:ascii="Sylfaen" w:hAnsi="Sylfaen"/>
          <w:b/>
          <w:sz w:val="18"/>
          <w:szCs w:val="18"/>
          <w:lang w:val="nb-NO"/>
        </w:rPr>
      </w:pPr>
      <w:r>
        <w:rPr>
          <w:rFonts w:ascii="Sylfaen" w:hAnsi="Sylfaen"/>
          <w:b/>
          <w:sz w:val="18"/>
          <w:szCs w:val="18"/>
          <w:lang w:val="nb-NO"/>
        </w:rPr>
        <w:t>3</w:t>
      </w:r>
      <w:r w:rsidR="00A551D0" w:rsidRPr="00B345C5">
        <w:rPr>
          <w:rFonts w:ascii="Sylfaen" w:hAnsi="Sylfaen"/>
          <w:b/>
          <w:sz w:val="18"/>
          <w:szCs w:val="18"/>
          <w:lang w:val="nb-NO"/>
        </w:rPr>
        <w:t>.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A551D0" w:rsidRPr="00B345C5" w:rsidRDefault="00F80C42" w:rsidP="00A551D0">
      <w:pPr>
        <w:rPr>
          <w:rFonts w:ascii="Sylfaen" w:hAnsi="Sylfaen"/>
          <w:b/>
          <w:sz w:val="18"/>
          <w:szCs w:val="18"/>
          <w:lang w:val="nb-NO"/>
        </w:rPr>
      </w:pPr>
      <w:r>
        <w:rPr>
          <w:rFonts w:ascii="Sylfaen" w:hAnsi="Sylfaen"/>
          <w:b/>
          <w:sz w:val="18"/>
          <w:szCs w:val="18"/>
          <w:lang w:val="nb-NO"/>
        </w:rPr>
        <w:t>4</w:t>
      </w:r>
      <w:r w:rsidR="00A551D0" w:rsidRPr="00B345C5">
        <w:rPr>
          <w:rFonts w:ascii="Sylfaen" w:hAnsi="Sylfaen"/>
          <w:b/>
          <w:sz w:val="18"/>
          <w:szCs w:val="18"/>
          <w:lang w:val="nb-NO"/>
        </w:rPr>
        <w:t>. Մատակարարումը կատարվում է մատակարարի միջոցների հաշվին` Գնման ժամանակացույցում նշված հասցեով</w:t>
      </w:r>
    </w:p>
    <w:p w:rsidR="00A551D0" w:rsidRPr="00B345C5" w:rsidRDefault="00F80C42" w:rsidP="00A551D0">
      <w:pPr>
        <w:rPr>
          <w:rFonts w:ascii="Sylfaen" w:hAnsi="Sylfaen"/>
          <w:b/>
          <w:sz w:val="18"/>
          <w:szCs w:val="18"/>
          <w:lang w:val="nb-NO"/>
        </w:rPr>
      </w:pPr>
      <w:r>
        <w:rPr>
          <w:rFonts w:ascii="Sylfaen" w:hAnsi="Sylfaen"/>
          <w:b/>
          <w:sz w:val="18"/>
          <w:szCs w:val="18"/>
          <w:lang w:val="nb-NO"/>
        </w:rPr>
        <w:t>5</w:t>
      </w:r>
      <w:r w:rsidR="00A551D0" w:rsidRPr="00B345C5">
        <w:rPr>
          <w:rFonts w:ascii="Sylfaen" w:hAnsi="Sylfaen"/>
          <w:b/>
          <w:sz w:val="18"/>
          <w:szCs w:val="18"/>
          <w:lang w:val="nb-NO"/>
        </w:rPr>
        <w:t>.  Մատակարարման կոնկրետ  օրը որոշվում է Գնորդի կողմից նախնական (ոչ շուտ քան 2 աշխատանքային օր առաջ) պատվերի միջոցով՝ էլ. փոստով կամ հեռախոսազանգով</w:t>
      </w:r>
    </w:p>
    <w:p w:rsidR="00A551D0" w:rsidRPr="001226B7" w:rsidRDefault="00F80C42" w:rsidP="00A551D0">
      <w:pPr>
        <w:rPr>
          <w:rFonts w:ascii="Sylfaen" w:hAnsi="Sylfaen"/>
          <w:b/>
          <w:sz w:val="18"/>
          <w:szCs w:val="18"/>
          <w:lang w:val="nb-NO"/>
        </w:rPr>
      </w:pPr>
      <w:r w:rsidRPr="00F80C42">
        <w:rPr>
          <w:rFonts w:ascii="Sylfaen" w:hAnsi="Sylfaen"/>
          <w:b/>
          <w:sz w:val="18"/>
          <w:szCs w:val="18"/>
          <w:lang w:val="nb-NO"/>
        </w:rPr>
        <w:t>6.</w:t>
      </w:r>
      <w:r w:rsidR="00A551D0" w:rsidRPr="00B345C5">
        <w:rPr>
          <w:rFonts w:ascii="Sylfaen" w:hAnsi="Sylfaen"/>
          <w:b/>
          <w:sz w:val="18"/>
          <w:szCs w:val="18"/>
          <w:lang w:val="ru-RU"/>
        </w:rPr>
        <w:t>Հացամթերքը</w:t>
      </w:r>
      <w:r w:rsidRPr="00F80C42">
        <w:rPr>
          <w:rFonts w:ascii="Sylfaen" w:hAnsi="Sylfaen"/>
          <w:b/>
          <w:sz w:val="18"/>
          <w:szCs w:val="18"/>
          <w:lang w:val="nb-NO"/>
        </w:rPr>
        <w:t xml:space="preserve"> </w:t>
      </w:r>
      <w:r w:rsidR="00A551D0" w:rsidRPr="00B345C5">
        <w:rPr>
          <w:rFonts w:ascii="Sylfaen" w:hAnsi="Sylfaen"/>
          <w:b/>
          <w:sz w:val="18"/>
          <w:szCs w:val="18"/>
          <w:lang w:val="ru-RU"/>
        </w:rPr>
        <w:t>և</w:t>
      </w:r>
      <w:r w:rsidRPr="00F80C42">
        <w:rPr>
          <w:rFonts w:ascii="Sylfaen" w:hAnsi="Sylfaen"/>
          <w:b/>
          <w:sz w:val="18"/>
          <w:szCs w:val="18"/>
          <w:lang w:val="nb-NO"/>
        </w:rPr>
        <w:t xml:space="preserve"> </w:t>
      </w:r>
      <w:r w:rsidR="00A551D0" w:rsidRPr="00B345C5">
        <w:rPr>
          <w:rFonts w:ascii="Sylfaen" w:hAnsi="Sylfaen"/>
          <w:b/>
          <w:sz w:val="18"/>
          <w:szCs w:val="18"/>
          <w:lang w:val="ru-RU"/>
        </w:rPr>
        <w:t>մսամթերքը</w:t>
      </w:r>
      <w:r w:rsidRPr="00F80C42">
        <w:rPr>
          <w:rFonts w:ascii="Sylfaen" w:hAnsi="Sylfaen"/>
          <w:b/>
          <w:sz w:val="18"/>
          <w:szCs w:val="18"/>
          <w:lang w:val="nb-NO"/>
        </w:rPr>
        <w:t xml:space="preserve"> </w:t>
      </w:r>
      <w:r w:rsidR="00A551D0" w:rsidRPr="00B345C5">
        <w:rPr>
          <w:rFonts w:ascii="Sylfaen" w:hAnsi="Sylfaen"/>
          <w:b/>
          <w:sz w:val="18"/>
          <w:szCs w:val="18"/>
          <w:lang w:val="ru-RU"/>
        </w:rPr>
        <w:t>պետք</w:t>
      </w:r>
      <w:r w:rsidRPr="00F80C42">
        <w:rPr>
          <w:rFonts w:ascii="Sylfaen" w:hAnsi="Sylfaen"/>
          <w:b/>
          <w:sz w:val="18"/>
          <w:szCs w:val="18"/>
          <w:lang w:val="nb-NO"/>
        </w:rPr>
        <w:t xml:space="preserve"> </w:t>
      </w:r>
      <w:r w:rsidR="00A551D0" w:rsidRPr="00B345C5">
        <w:rPr>
          <w:rFonts w:ascii="Sylfaen" w:hAnsi="Sylfaen"/>
          <w:b/>
          <w:sz w:val="18"/>
          <w:szCs w:val="18"/>
          <w:lang w:val="ru-RU"/>
        </w:rPr>
        <w:t>է</w:t>
      </w:r>
      <w:r w:rsidRPr="00F80C42">
        <w:rPr>
          <w:rFonts w:ascii="Sylfaen" w:hAnsi="Sylfaen"/>
          <w:b/>
          <w:sz w:val="18"/>
          <w:szCs w:val="18"/>
          <w:lang w:val="nb-NO"/>
        </w:rPr>
        <w:t xml:space="preserve"> </w:t>
      </w:r>
      <w:r w:rsidR="00A551D0" w:rsidRPr="00B345C5">
        <w:rPr>
          <w:rFonts w:ascii="Sylfaen" w:hAnsi="Sylfaen"/>
          <w:b/>
          <w:sz w:val="18"/>
          <w:szCs w:val="18"/>
          <w:lang w:val="ru-RU"/>
        </w:rPr>
        <w:t>մատակարարվի</w:t>
      </w:r>
      <w:r w:rsidRPr="00F80C42">
        <w:rPr>
          <w:rFonts w:ascii="Sylfaen" w:hAnsi="Sylfaen"/>
          <w:b/>
          <w:sz w:val="18"/>
          <w:szCs w:val="18"/>
          <w:lang w:val="nb-NO"/>
        </w:rPr>
        <w:t xml:space="preserve"> </w:t>
      </w:r>
      <w:r w:rsidR="00A551D0" w:rsidRPr="00B345C5">
        <w:rPr>
          <w:rFonts w:ascii="Sylfaen" w:hAnsi="Sylfaen"/>
          <w:b/>
          <w:sz w:val="18"/>
          <w:szCs w:val="18"/>
          <w:lang w:val="ru-RU"/>
        </w:rPr>
        <w:t>հատուկ</w:t>
      </w:r>
      <w:r w:rsidRPr="00F80C42">
        <w:rPr>
          <w:rFonts w:ascii="Sylfaen" w:hAnsi="Sylfaen"/>
          <w:b/>
          <w:sz w:val="18"/>
          <w:szCs w:val="18"/>
          <w:lang w:val="nb-NO"/>
        </w:rPr>
        <w:t xml:space="preserve"> </w:t>
      </w:r>
      <w:r w:rsidR="00A551D0" w:rsidRPr="00B345C5">
        <w:rPr>
          <w:rFonts w:ascii="Sylfaen" w:hAnsi="Sylfaen"/>
          <w:b/>
          <w:sz w:val="18"/>
          <w:szCs w:val="18"/>
          <w:lang w:val="ru-RU"/>
        </w:rPr>
        <w:t>մեքենաներով</w:t>
      </w:r>
      <w:r w:rsidRPr="00F80C42">
        <w:rPr>
          <w:rFonts w:ascii="Sylfaen" w:hAnsi="Sylfaen"/>
          <w:b/>
          <w:sz w:val="18"/>
          <w:szCs w:val="18"/>
          <w:lang w:val="nb-NO"/>
        </w:rPr>
        <w:t xml:space="preserve"> </w:t>
      </w:r>
      <w:r w:rsidR="00A551D0" w:rsidRPr="00B345C5">
        <w:rPr>
          <w:rFonts w:ascii="Sylfaen" w:hAnsi="Sylfaen"/>
          <w:b/>
          <w:sz w:val="18"/>
          <w:szCs w:val="18"/>
          <w:lang w:val="ru-RU"/>
        </w:rPr>
        <w:t>և</w:t>
      </w:r>
      <w:r w:rsidRPr="00F80C42">
        <w:rPr>
          <w:rFonts w:ascii="Sylfaen" w:hAnsi="Sylfaen"/>
          <w:b/>
          <w:sz w:val="18"/>
          <w:szCs w:val="18"/>
          <w:lang w:val="nb-NO"/>
        </w:rPr>
        <w:t xml:space="preserve"> </w:t>
      </w:r>
      <w:r w:rsidR="00A551D0" w:rsidRPr="00B345C5">
        <w:rPr>
          <w:rFonts w:ascii="Sylfaen" w:hAnsi="Sylfaen"/>
          <w:b/>
          <w:sz w:val="18"/>
          <w:szCs w:val="18"/>
          <w:lang w:val="ru-RU"/>
        </w:rPr>
        <w:t>համապատասխան</w:t>
      </w:r>
      <w:r w:rsidRPr="00F80C42">
        <w:rPr>
          <w:rFonts w:ascii="Sylfaen" w:hAnsi="Sylfaen"/>
          <w:b/>
          <w:sz w:val="18"/>
          <w:szCs w:val="18"/>
          <w:lang w:val="nb-NO"/>
        </w:rPr>
        <w:t xml:space="preserve"> </w:t>
      </w:r>
      <w:r w:rsidR="00A551D0" w:rsidRPr="00B345C5">
        <w:rPr>
          <w:rFonts w:ascii="Sylfaen" w:hAnsi="Sylfaen"/>
          <w:b/>
          <w:sz w:val="18"/>
          <w:szCs w:val="18"/>
          <w:lang w:val="ru-RU"/>
        </w:rPr>
        <w:t>Սննդի</w:t>
      </w:r>
      <w:r w:rsidRPr="00F80C42">
        <w:rPr>
          <w:rFonts w:ascii="Sylfaen" w:hAnsi="Sylfaen"/>
          <w:b/>
          <w:sz w:val="18"/>
          <w:szCs w:val="18"/>
          <w:lang w:val="nb-NO"/>
        </w:rPr>
        <w:t xml:space="preserve"> </w:t>
      </w:r>
      <w:r w:rsidR="00A551D0" w:rsidRPr="00B345C5">
        <w:rPr>
          <w:rFonts w:ascii="Sylfaen" w:hAnsi="Sylfaen"/>
          <w:b/>
          <w:sz w:val="18"/>
          <w:szCs w:val="18"/>
          <w:lang w:val="ru-RU"/>
        </w:rPr>
        <w:t>անվտանգության</w:t>
      </w:r>
      <w:r w:rsidRPr="00F80C42">
        <w:rPr>
          <w:rFonts w:ascii="Sylfaen" w:hAnsi="Sylfaen"/>
          <w:b/>
          <w:sz w:val="18"/>
          <w:szCs w:val="18"/>
          <w:lang w:val="nb-NO"/>
        </w:rPr>
        <w:t xml:space="preserve"> </w:t>
      </w:r>
      <w:r w:rsidR="00A551D0" w:rsidRPr="00B345C5">
        <w:rPr>
          <w:rFonts w:ascii="Sylfaen" w:hAnsi="Sylfaen"/>
          <w:b/>
          <w:sz w:val="18"/>
          <w:szCs w:val="18"/>
          <w:lang w:val="ru-RU"/>
        </w:rPr>
        <w:t>ստանդարտներին</w:t>
      </w:r>
      <w:r w:rsidRPr="00F80C42">
        <w:rPr>
          <w:rFonts w:ascii="Sylfaen" w:hAnsi="Sylfaen"/>
          <w:b/>
          <w:sz w:val="18"/>
          <w:szCs w:val="18"/>
          <w:lang w:val="nb-NO"/>
        </w:rPr>
        <w:t xml:space="preserve"> </w:t>
      </w:r>
      <w:r w:rsidR="00A551D0" w:rsidRPr="00B345C5">
        <w:rPr>
          <w:rFonts w:ascii="Sylfaen" w:hAnsi="Sylfaen"/>
          <w:b/>
          <w:sz w:val="18"/>
          <w:szCs w:val="18"/>
          <w:lang w:val="ru-RU"/>
        </w:rPr>
        <w:t>ևօրենքներին</w:t>
      </w:r>
      <w:r w:rsidRPr="00F80C42">
        <w:rPr>
          <w:rFonts w:ascii="Sylfaen" w:hAnsi="Sylfaen"/>
          <w:b/>
          <w:sz w:val="18"/>
          <w:szCs w:val="18"/>
          <w:lang w:val="nb-NO"/>
        </w:rPr>
        <w:t xml:space="preserve"> </w:t>
      </w:r>
      <w:r w:rsidR="00A551D0" w:rsidRPr="00B345C5">
        <w:rPr>
          <w:rFonts w:ascii="Sylfaen" w:hAnsi="Sylfaen"/>
          <w:b/>
          <w:sz w:val="18"/>
          <w:szCs w:val="18"/>
          <w:lang w:val="ru-RU"/>
        </w:rPr>
        <w:t>համապատասխան</w:t>
      </w:r>
      <w:r w:rsidRPr="00F80C42">
        <w:rPr>
          <w:rFonts w:ascii="Sylfaen" w:hAnsi="Sylfaen"/>
          <w:b/>
          <w:sz w:val="18"/>
          <w:szCs w:val="18"/>
          <w:lang w:val="nb-NO"/>
        </w:rPr>
        <w:t xml:space="preserve"> </w:t>
      </w:r>
      <w:r w:rsidR="00A551D0" w:rsidRPr="00B345C5">
        <w:rPr>
          <w:rFonts w:ascii="Sylfaen" w:hAnsi="Sylfaen"/>
          <w:b/>
          <w:sz w:val="18"/>
          <w:szCs w:val="18"/>
          <w:lang w:val="ru-RU"/>
        </w:rPr>
        <w:t>տրամադրած</w:t>
      </w:r>
      <w:r w:rsidRPr="00F80C42">
        <w:rPr>
          <w:rFonts w:ascii="Sylfaen" w:hAnsi="Sylfaen"/>
          <w:b/>
          <w:sz w:val="18"/>
          <w:szCs w:val="18"/>
          <w:lang w:val="nb-NO"/>
        </w:rPr>
        <w:t xml:space="preserve"> </w:t>
      </w:r>
      <w:r w:rsidR="00A551D0" w:rsidRPr="00B345C5">
        <w:rPr>
          <w:rFonts w:ascii="Sylfaen" w:hAnsi="Sylfaen"/>
          <w:b/>
          <w:sz w:val="18"/>
          <w:szCs w:val="18"/>
          <w:lang w:val="ru-RU"/>
        </w:rPr>
        <w:t>փաստաթղթերով</w:t>
      </w:r>
      <w:r w:rsidR="00A551D0" w:rsidRPr="00B345C5">
        <w:rPr>
          <w:rFonts w:ascii="Sylfaen" w:hAnsi="Sylfaen"/>
          <w:b/>
          <w:sz w:val="18"/>
          <w:szCs w:val="18"/>
          <w:lang w:val="nb-NO"/>
        </w:rPr>
        <w:t xml:space="preserve">. </w:t>
      </w:r>
      <w:r w:rsidR="00A551D0" w:rsidRPr="00B345C5">
        <w:rPr>
          <w:rFonts w:ascii="Sylfaen" w:hAnsi="Sylfaen"/>
          <w:b/>
          <w:sz w:val="18"/>
          <w:szCs w:val="18"/>
          <w:lang w:val="ru-RU"/>
        </w:rPr>
        <w:t>Գրքույկներով</w:t>
      </w:r>
      <w:r w:rsidR="00A551D0" w:rsidRPr="00B345C5">
        <w:rPr>
          <w:rFonts w:ascii="Sylfaen" w:hAnsi="Sylfaen"/>
          <w:b/>
          <w:sz w:val="18"/>
          <w:szCs w:val="18"/>
          <w:lang w:val="nb-NO"/>
        </w:rPr>
        <w:t>;</w:t>
      </w:r>
    </w:p>
    <w:p w:rsidR="00A551D0" w:rsidRDefault="00A551D0" w:rsidP="00EF3662">
      <w:pPr>
        <w:jc w:val="center"/>
        <w:rPr>
          <w:rFonts w:ascii="GHEA Grapalat" w:hAnsi="GHEA Grapalat" w:cs="Sylfaen"/>
          <w:i/>
          <w:sz w:val="18"/>
          <w:szCs w:val="18"/>
          <w:lang w:val="pt-BR"/>
        </w:rPr>
      </w:pPr>
    </w:p>
    <w:p w:rsidR="00A551D0" w:rsidRDefault="00A551D0" w:rsidP="00EF3662">
      <w:pPr>
        <w:jc w:val="center"/>
        <w:rPr>
          <w:rFonts w:ascii="GHEA Grapalat" w:hAnsi="GHEA Grapalat" w:cs="Sylfaen"/>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4F5" w:rsidRPr="005359E3" w:rsidTr="002D44F5">
        <w:trPr>
          <w:jc w:val="center"/>
        </w:trPr>
        <w:tc>
          <w:tcPr>
            <w:tcW w:w="4536" w:type="dxa"/>
          </w:tcPr>
          <w:p w:rsidR="002D44F5" w:rsidRPr="00601D54" w:rsidRDefault="002D44F5" w:rsidP="005359E3">
            <w:pPr>
              <w:jc w:val="center"/>
              <w:rPr>
                <w:rFonts w:ascii="Sylfaen" w:hAnsi="Sylfaen"/>
                <w:b/>
                <w:sz w:val="32"/>
                <w:szCs w:val="32"/>
                <w:lang w:val="hy-AM"/>
              </w:rPr>
            </w:pPr>
            <w:r w:rsidRPr="00601D54">
              <w:rPr>
                <w:rFonts w:ascii="Sylfaen" w:hAnsi="Sylfaen"/>
                <w:b/>
                <w:sz w:val="32"/>
                <w:szCs w:val="32"/>
                <w:lang w:val="hy-AM"/>
              </w:rPr>
              <w:t>Գնորդ</w:t>
            </w:r>
          </w:p>
          <w:p w:rsidR="002D44F5" w:rsidRPr="005359E3" w:rsidRDefault="002D44F5" w:rsidP="005359E3">
            <w:pPr>
              <w:jc w:val="center"/>
              <w:rPr>
                <w:rFonts w:ascii="Sylfaen" w:hAnsi="Sylfaen"/>
                <w:sz w:val="20"/>
                <w:szCs w:val="20"/>
                <w:lang w:val="hy-AM"/>
              </w:rPr>
            </w:pPr>
            <w:r w:rsidRPr="005359E3">
              <w:rPr>
                <w:rFonts w:ascii="Sylfaen" w:hAnsi="Sylfaen"/>
                <w:sz w:val="20"/>
                <w:szCs w:val="20"/>
                <w:lang w:val="hy-AM"/>
              </w:rPr>
              <w:t xml:space="preserve">&lt;&lt; </w:t>
            </w:r>
            <w:r w:rsidR="005359E3" w:rsidRPr="005359E3">
              <w:rPr>
                <w:rFonts w:ascii="Sylfaen" w:hAnsi="Sylfaen"/>
                <w:sz w:val="20"/>
                <w:szCs w:val="20"/>
                <w:lang w:val="hy-AM"/>
              </w:rPr>
              <w:t>Գոռավանի Գոռ ՆՈՒՀ</w:t>
            </w:r>
            <w:r w:rsidRPr="005359E3">
              <w:rPr>
                <w:rFonts w:ascii="Sylfaen" w:hAnsi="Sylfaen"/>
                <w:sz w:val="20"/>
                <w:szCs w:val="20"/>
                <w:lang w:val="hy-AM"/>
              </w:rPr>
              <w:t>&gt;&gt; ՀՈԱԿ</w:t>
            </w:r>
          </w:p>
          <w:p w:rsidR="002D44F5" w:rsidRPr="00D44D52" w:rsidRDefault="005359E3" w:rsidP="005359E3">
            <w:pPr>
              <w:jc w:val="center"/>
              <w:rPr>
                <w:rFonts w:ascii="Sylfaen" w:hAnsi="Sylfaen"/>
                <w:sz w:val="20"/>
                <w:szCs w:val="20"/>
                <w:lang w:val="pt-BR"/>
              </w:rPr>
            </w:pPr>
            <w:r w:rsidRPr="005359E3">
              <w:rPr>
                <w:rFonts w:ascii="Sylfaen" w:hAnsi="Sylfaen"/>
                <w:sz w:val="20"/>
                <w:szCs w:val="20"/>
                <w:lang w:val="hy-AM"/>
              </w:rPr>
              <w:t>գ.</w:t>
            </w:r>
            <w:r w:rsidRPr="00D44D52">
              <w:rPr>
                <w:rFonts w:ascii="Sylfaen" w:hAnsi="Sylfaen"/>
                <w:sz w:val="20"/>
                <w:szCs w:val="20"/>
                <w:lang w:val="pt-BR"/>
              </w:rPr>
              <w:t xml:space="preserve"> </w:t>
            </w:r>
            <w:r w:rsidRPr="005359E3">
              <w:rPr>
                <w:rFonts w:ascii="Sylfaen" w:hAnsi="Sylfaen"/>
                <w:sz w:val="20"/>
                <w:szCs w:val="20"/>
                <w:lang w:val="ru-RU"/>
              </w:rPr>
              <w:t>Գոռավան</w:t>
            </w:r>
            <w:r w:rsidR="002D44F5" w:rsidRPr="005359E3">
              <w:rPr>
                <w:rFonts w:ascii="Sylfaen" w:hAnsi="Sylfaen"/>
                <w:sz w:val="20"/>
                <w:szCs w:val="20"/>
                <w:lang w:val="hy-AM"/>
              </w:rPr>
              <w:t xml:space="preserve">  </w:t>
            </w:r>
            <w:r w:rsidRPr="005359E3">
              <w:rPr>
                <w:rFonts w:ascii="Sylfaen" w:hAnsi="Sylfaen"/>
                <w:sz w:val="20"/>
                <w:szCs w:val="20"/>
                <w:lang w:val="ru-RU"/>
              </w:rPr>
              <w:t>Գ</w:t>
            </w:r>
            <w:r w:rsidRPr="00D44D52">
              <w:rPr>
                <w:rFonts w:ascii="Sylfaen" w:hAnsi="Sylfaen"/>
                <w:sz w:val="20"/>
                <w:szCs w:val="20"/>
                <w:lang w:val="pt-BR"/>
              </w:rPr>
              <w:t xml:space="preserve">. </w:t>
            </w:r>
            <w:r w:rsidRPr="005359E3">
              <w:rPr>
                <w:rFonts w:ascii="Sylfaen" w:hAnsi="Sylfaen"/>
                <w:sz w:val="20"/>
                <w:szCs w:val="20"/>
                <w:lang w:val="ru-RU"/>
              </w:rPr>
              <w:t>Մարզպետունի</w:t>
            </w:r>
            <w:r w:rsidRPr="00D44D52">
              <w:rPr>
                <w:rFonts w:ascii="Sylfaen" w:hAnsi="Sylfaen"/>
                <w:sz w:val="20"/>
                <w:szCs w:val="20"/>
                <w:lang w:val="pt-BR"/>
              </w:rPr>
              <w:t xml:space="preserve"> 7</w:t>
            </w:r>
          </w:p>
          <w:p w:rsidR="002D44F5" w:rsidRPr="005359E3" w:rsidRDefault="002D44F5" w:rsidP="005359E3">
            <w:pPr>
              <w:jc w:val="center"/>
              <w:rPr>
                <w:rFonts w:ascii="Sylfaen" w:hAnsi="Sylfaen"/>
                <w:sz w:val="20"/>
                <w:szCs w:val="20"/>
                <w:lang w:val="hy-AM"/>
              </w:rPr>
            </w:pPr>
            <w:r w:rsidRPr="005359E3">
              <w:rPr>
                <w:rFonts w:ascii="Sylfaen" w:hAnsi="Sylfaen"/>
                <w:sz w:val="20"/>
                <w:szCs w:val="20"/>
                <w:lang w:val="hy-AM"/>
              </w:rPr>
              <w:t>ԱԿԲԱ ԲԱՆԿ ՓԲԸ   Վեդի մասնաճյուղ</w:t>
            </w:r>
          </w:p>
          <w:p w:rsidR="002D44F5" w:rsidRPr="005359E3" w:rsidRDefault="002D44F5" w:rsidP="005359E3">
            <w:pPr>
              <w:jc w:val="center"/>
              <w:rPr>
                <w:rFonts w:ascii="Sylfaen" w:hAnsi="Sylfaen"/>
                <w:sz w:val="20"/>
                <w:szCs w:val="20"/>
                <w:lang w:val="hy-AM"/>
              </w:rPr>
            </w:pPr>
            <w:r w:rsidRPr="005359E3">
              <w:rPr>
                <w:rFonts w:ascii="Sylfaen" w:hAnsi="Sylfaen"/>
                <w:sz w:val="20"/>
                <w:szCs w:val="20"/>
                <w:lang w:val="hy-AM"/>
              </w:rPr>
              <w:t xml:space="preserve">Հ/Հ  </w:t>
            </w:r>
            <w:r w:rsidR="005359E3" w:rsidRPr="005359E3">
              <w:rPr>
                <w:rFonts w:ascii="Sylfaen" w:hAnsi="Sylfaen"/>
                <w:sz w:val="20"/>
                <w:szCs w:val="20"/>
                <w:lang w:val="hy-AM"/>
              </w:rPr>
              <w:t>220121660066000</w:t>
            </w:r>
          </w:p>
          <w:p w:rsidR="002D44F5" w:rsidRPr="005359E3" w:rsidRDefault="002D44F5" w:rsidP="005359E3">
            <w:pPr>
              <w:jc w:val="center"/>
              <w:rPr>
                <w:rFonts w:ascii="Sylfaen" w:hAnsi="Sylfaen"/>
                <w:sz w:val="20"/>
                <w:szCs w:val="20"/>
                <w:lang w:val="hy-AM"/>
              </w:rPr>
            </w:pPr>
            <w:r w:rsidRPr="005359E3">
              <w:rPr>
                <w:rFonts w:ascii="Sylfaen" w:hAnsi="Sylfaen"/>
                <w:sz w:val="20"/>
                <w:szCs w:val="20"/>
                <w:lang w:val="hy-AM"/>
              </w:rPr>
              <w:t>ՀՎՀՀ  041</w:t>
            </w:r>
            <w:r w:rsidR="005359E3" w:rsidRPr="005359E3">
              <w:rPr>
                <w:rFonts w:ascii="Sylfaen" w:hAnsi="Sylfaen"/>
                <w:sz w:val="20"/>
                <w:szCs w:val="20"/>
                <w:lang w:val="hy-AM"/>
              </w:rPr>
              <w:t>11684</w:t>
            </w:r>
          </w:p>
          <w:p w:rsidR="002D44F5" w:rsidRPr="005359E3" w:rsidRDefault="002D44F5" w:rsidP="005359E3">
            <w:pPr>
              <w:jc w:val="center"/>
              <w:rPr>
                <w:rFonts w:ascii="Sylfaen" w:hAnsi="Sylfaen"/>
                <w:sz w:val="20"/>
                <w:szCs w:val="20"/>
                <w:lang w:val="hy-AM"/>
              </w:rPr>
            </w:pPr>
            <w:r w:rsidRPr="005359E3">
              <w:rPr>
                <w:rFonts w:ascii="Sylfaen" w:hAnsi="Sylfaen"/>
                <w:sz w:val="20"/>
                <w:szCs w:val="20"/>
                <w:lang w:val="hy-AM"/>
              </w:rPr>
              <w:t xml:space="preserve">Տնօրեն `   </w:t>
            </w:r>
            <w:r w:rsidR="005359E3" w:rsidRPr="005359E3">
              <w:rPr>
                <w:rFonts w:ascii="Sylfaen" w:hAnsi="Sylfaen"/>
                <w:sz w:val="20"/>
                <w:szCs w:val="20"/>
                <w:lang w:val="hy-AM"/>
              </w:rPr>
              <w:t>Մ. Պ</w:t>
            </w:r>
            <w:r w:rsidR="005359E3" w:rsidRPr="005359E3">
              <w:rPr>
                <w:rFonts w:ascii="Sylfaen" w:hAnsi="Sylfaen"/>
                <w:sz w:val="20"/>
                <w:szCs w:val="20"/>
                <w:lang w:val="ru-RU"/>
              </w:rPr>
              <w:t>ետրոս</w:t>
            </w:r>
            <w:r w:rsidRPr="005359E3">
              <w:rPr>
                <w:rFonts w:ascii="Sylfaen" w:hAnsi="Sylfaen"/>
                <w:sz w:val="20"/>
                <w:szCs w:val="20"/>
                <w:lang w:val="hy-AM"/>
              </w:rPr>
              <w:t>յան</w:t>
            </w:r>
          </w:p>
          <w:p w:rsidR="002D44F5" w:rsidRDefault="002D44F5" w:rsidP="002D44F5">
            <w:pPr>
              <w:rPr>
                <w:rFonts w:ascii="Sylfaen" w:hAnsi="Sylfaen"/>
                <w:lang w:val="hy-AM"/>
              </w:rPr>
            </w:pPr>
          </w:p>
          <w:p w:rsidR="002D44F5" w:rsidRDefault="002D44F5" w:rsidP="002D44F5">
            <w:pPr>
              <w:rPr>
                <w:rFonts w:ascii="Sylfaen" w:hAnsi="Sylfaen"/>
                <w:lang w:val="hy-AM"/>
              </w:rPr>
            </w:pPr>
            <w:r>
              <w:rPr>
                <w:rFonts w:ascii="Sylfaen" w:hAnsi="Sylfaen"/>
                <w:lang w:val="hy-AM"/>
              </w:rPr>
              <w:t>-----------------------------------------</w:t>
            </w:r>
          </w:p>
          <w:p w:rsidR="002D44F5" w:rsidRPr="005E7A9D" w:rsidRDefault="002D44F5" w:rsidP="002D44F5">
            <w:pPr>
              <w:jc w:val="center"/>
              <w:rPr>
                <w:rFonts w:ascii="GHEA Grapalat" w:hAnsi="GHEA Grapalat"/>
                <w:sz w:val="18"/>
                <w:szCs w:val="18"/>
                <w:lang w:val="nb-NO"/>
              </w:rPr>
            </w:pPr>
          </w:p>
        </w:tc>
        <w:tc>
          <w:tcPr>
            <w:tcW w:w="760" w:type="dxa"/>
          </w:tcPr>
          <w:p w:rsidR="002D44F5" w:rsidRPr="005359E3" w:rsidRDefault="002D44F5" w:rsidP="002D44F5">
            <w:pPr>
              <w:jc w:val="center"/>
              <w:rPr>
                <w:rFonts w:ascii="GHEA Grapalat" w:hAnsi="GHEA Grapalat"/>
                <w:lang w:val="hy-AM"/>
              </w:rPr>
            </w:pPr>
          </w:p>
        </w:tc>
        <w:tc>
          <w:tcPr>
            <w:tcW w:w="4343" w:type="dxa"/>
          </w:tcPr>
          <w:p w:rsidR="002D44F5" w:rsidRPr="005359E3" w:rsidRDefault="002D44F5" w:rsidP="002D44F5">
            <w:pPr>
              <w:jc w:val="center"/>
              <w:rPr>
                <w:rFonts w:ascii="GHEA Grapalat" w:hAnsi="GHEA Grapalat" w:cs="Sylfaen"/>
                <w:b/>
                <w:bCs/>
                <w:lang w:val="hy-AM"/>
              </w:rPr>
            </w:pPr>
            <w:r w:rsidRPr="00A71D81">
              <w:rPr>
                <w:rFonts w:ascii="GHEA Grapalat" w:hAnsi="GHEA Grapalat" w:cs="Sylfaen"/>
                <w:b/>
                <w:bCs/>
                <w:lang w:val="pt-BR"/>
              </w:rPr>
              <w:t>ՎԱՃԱՌՈՂ</w:t>
            </w:r>
          </w:p>
          <w:p w:rsidR="002D44F5" w:rsidRPr="005359E3" w:rsidRDefault="002D44F5" w:rsidP="002D44F5">
            <w:pPr>
              <w:jc w:val="center"/>
              <w:rPr>
                <w:rFonts w:ascii="GHEA Grapalat" w:hAnsi="GHEA Grapalat"/>
                <w:lang w:val="hy-AM"/>
              </w:rPr>
            </w:pPr>
          </w:p>
          <w:p w:rsidR="002D44F5" w:rsidRPr="005359E3" w:rsidRDefault="002D44F5" w:rsidP="002D44F5">
            <w:pPr>
              <w:jc w:val="center"/>
              <w:rPr>
                <w:rFonts w:ascii="GHEA Grapalat" w:hAnsi="GHEA Grapalat"/>
                <w:lang w:val="hy-AM"/>
              </w:rPr>
            </w:pPr>
          </w:p>
          <w:p w:rsidR="002D44F5" w:rsidRPr="005359E3" w:rsidRDefault="002D44F5" w:rsidP="005359E3">
            <w:pPr>
              <w:pStyle w:val="aff"/>
              <w:rPr>
                <w:rFonts w:ascii="GHEA Grapalat" w:hAnsi="GHEA Grapalat"/>
                <w:lang w:val="hy-AM"/>
              </w:rPr>
            </w:pPr>
            <w:r w:rsidRPr="005359E3">
              <w:rPr>
                <w:rFonts w:ascii="GHEA Grapalat" w:hAnsi="GHEA Grapalat"/>
                <w:lang w:val="hy-AM"/>
              </w:rPr>
              <w:t>--------------------------------</w:t>
            </w:r>
          </w:p>
          <w:p w:rsidR="002D44F5" w:rsidRPr="005359E3" w:rsidRDefault="002D44F5" w:rsidP="002D44F5">
            <w:pPr>
              <w:jc w:val="center"/>
              <w:rPr>
                <w:rFonts w:ascii="GHEA Grapalat" w:hAnsi="GHEA Grapalat"/>
                <w:sz w:val="18"/>
                <w:szCs w:val="18"/>
                <w:lang w:val="hy-AM"/>
              </w:rPr>
            </w:pPr>
            <w:r w:rsidRPr="005359E3">
              <w:rPr>
                <w:rFonts w:ascii="GHEA Grapalat" w:hAnsi="GHEA Grapalat"/>
                <w:sz w:val="18"/>
                <w:szCs w:val="18"/>
                <w:lang w:val="hy-AM"/>
              </w:rPr>
              <w:t>/</w:t>
            </w:r>
            <w:r w:rsidRPr="005359E3">
              <w:rPr>
                <w:rFonts w:ascii="GHEA Grapalat" w:hAnsi="GHEA Grapalat" w:cs="Sylfaen"/>
                <w:sz w:val="18"/>
                <w:szCs w:val="18"/>
                <w:lang w:val="hy-AM"/>
              </w:rPr>
              <w:t>ստորագրություն</w:t>
            </w:r>
            <w:r w:rsidRPr="005359E3">
              <w:rPr>
                <w:rFonts w:ascii="GHEA Grapalat" w:hAnsi="GHEA Grapalat"/>
                <w:sz w:val="18"/>
                <w:szCs w:val="18"/>
                <w:lang w:val="hy-AM"/>
              </w:rPr>
              <w:t>/</w:t>
            </w:r>
          </w:p>
          <w:p w:rsidR="002D44F5" w:rsidRPr="005359E3" w:rsidRDefault="002D44F5" w:rsidP="002D44F5">
            <w:pPr>
              <w:jc w:val="center"/>
              <w:rPr>
                <w:rFonts w:ascii="GHEA Grapalat" w:hAnsi="GHEA Grapalat"/>
                <w:sz w:val="22"/>
                <w:szCs w:val="22"/>
                <w:lang w:val="hy-AM"/>
              </w:rPr>
            </w:pPr>
            <w:r w:rsidRPr="005359E3">
              <w:rPr>
                <w:rFonts w:ascii="GHEA Grapalat" w:hAnsi="GHEA Grapalat" w:cs="Sylfaen"/>
                <w:sz w:val="18"/>
                <w:szCs w:val="18"/>
                <w:lang w:val="hy-AM"/>
              </w:rPr>
              <w:t>Կ</w:t>
            </w:r>
            <w:r w:rsidRPr="005359E3">
              <w:rPr>
                <w:rFonts w:ascii="GHEA Grapalat" w:hAnsi="GHEA Grapalat"/>
                <w:sz w:val="18"/>
                <w:szCs w:val="18"/>
                <w:lang w:val="hy-AM"/>
              </w:rPr>
              <w:t>.</w:t>
            </w:r>
            <w:r w:rsidRPr="005359E3">
              <w:rPr>
                <w:rFonts w:ascii="GHEA Grapalat" w:hAnsi="GHEA Grapalat" w:cs="Sylfaen"/>
                <w:sz w:val="18"/>
                <w:szCs w:val="18"/>
                <w:lang w:val="hy-AM"/>
              </w:rPr>
              <w:t>Տ</w:t>
            </w:r>
          </w:p>
        </w:tc>
      </w:tr>
    </w:tbl>
    <w:p w:rsidR="00A551D0" w:rsidRPr="00A71D81" w:rsidRDefault="00A551D0" w:rsidP="00EF3662">
      <w:pPr>
        <w:jc w:val="center"/>
        <w:rPr>
          <w:rFonts w:ascii="GHEA Grapalat" w:hAnsi="GHEA Grapalat"/>
          <w:sz w:val="20"/>
          <w:lang w:val="pt-BR"/>
        </w:rPr>
      </w:pPr>
    </w:p>
    <w:p w:rsidR="00071D1C" w:rsidRPr="005359E3" w:rsidRDefault="00071D1C" w:rsidP="00EF3662">
      <w:pPr>
        <w:jc w:val="center"/>
        <w:rPr>
          <w:rFonts w:ascii="GHEA Grapalat" w:hAnsi="GHEA Grapalat"/>
          <w:sz w:val="20"/>
          <w:lang w:val="hy-AM"/>
        </w:rPr>
      </w:pPr>
      <w:r w:rsidRPr="005359E3">
        <w:rPr>
          <w:rFonts w:ascii="GHEA Grapalat" w:hAnsi="GHEA Grapalat"/>
          <w:sz w:val="20"/>
          <w:lang w:val="hy-AM"/>
        </w:rPr>
        <w:br w:type="page"/>
      </w:r>
    </w:p>
    <w:p w:rsidR="002D44F5" w:rsidRPr="00A71D81" w:rsidRDefault="002D44F5" w:rsidP="002D44F5">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2D44F5" w:rsidRPr="00A71D81" w:rsidRDefault="002D44F5" w:rsidP="002D44F5">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D44F5" w:rsidRPr="00A71D81" w:rsidRDefault="002D44F5" w:rsidP="002D44F5">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D44F5" w:rsidRPr="008C75B7" w:rsidRDefault="002D44F5" w:rsidP="002D44F5">
      <w:pPr>
        <w:tabs>
          <w:tab w:val="left" w:pos="9540"/>
        </w:tabs>
        <w:rPr>
          <w:rFonts w:ascii="GHEA Grapalat" w:hAnsi="GHEA Grapalat"/>
          <w:sz w:val="20"/>
          <w:lang w:val="pt-BR"/>
        </w:rPr>
      </w:pPr>
    </w:p>
    <w:p w:rsidR="002D44F5" w:rsidRPr="008C75B7" w:rsidRDefault="002D44F5" w:rsidP="002D44F5">
      <w:pPr>
        <w:tabs>
          <w:tab w:val="left" w:pos="9540"/>
        </w:tabs>
        <w:rPr>
          <w:rFonts w:ascii="GHEA Grapalat" w:hAnsi="GHEA Grapalat"/>
          <w:sz w:val="20"/>
          <w:lang w:val="pt-BR"/>
        </w:rPr>
      </w:pPr>
    </w:p>
    <w:p w:rsidR="002D44F5" w:rsidRPr="00A71D81" w:rsidRDefault="002D44F5" w:rsidP="002D44F5">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2D44F5" w:rsidRPr="00A71D81" w:rsidRDefault="002D44F5" w:rsidP="002D44F5">
      <w:pPr>
        <w:jc w:val="center"/>
        <w:rPr>
          <w:rFonts w:ascii="GHEA Grapalat" w:hAnsi="GHEA Grapalat"/>
          <w:sz w:val="20"/>
        </w:rPr>
      </w:pPr>
      <w:r w:rsidRPr="00A71D81">
        <w:rPr>
          <w:rFonts w:ascii="GHEA Grapalat" w:hAnsi="GHEA Grapalat" w:cs="Sylfaen"/>
          <w:sz w:val="18"/>
        </w:rPr>
        <w:t>ՀՀդրամ</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33"/>
        <w:gridCol w:w="4095"/>
        <w:gridCol w:w="567"/>
        <w:gridCol w:w="624"/>
        <w:gridCol w:w="750"/>
        <w:gridCol w:w="487"/>
        <w:gridCol w:w="6"/>
        <w:gridCol w:w="477"/>
        <w:gridCol w:w="16"/>
        <w:gridCol w:w="487"/>
        <w:gridCol w:w="6"/>
        <w:gridCol w:w="477"/>
        <w:gridCol w:w="16"/>
        <w:gridCol w:w="765"/>
        <w:gridCol w:w="567"/>
        <w:gridCol w:w="708"/>
        <w:gridCol w:w="851"/>
        <w:gridCol w:w="992"/>
        <w:gridCol w:w="709"/>
      </w:tblGrid>
      <w:tr w:rsidR="00354678" w:rsidRPr="001D0CA2" w:rsidTr="00DB2D48">
        <w:trPr>
          <w:trHeight w:val="208"/>
        </w:trPr>
        <w:tc>
          <w:tcPr>
            <w:tcW w:w="13325" w:type="dxa"/>
            <w:gridSpan w:val="18"/>
          </w:tcPr>
          <w:p w:rsidR="002D44F5" w:rsidRPr="001D0CA2" w:rsidRDefault="002D44F5" w:rsidP="002D44F5">
            <w:pPr>
              <w:jc w:val="center"/>
              <w:rPr>
                <w:rFonts w:ascii="GHEA Grapalat" w:hAnsi="GHEA Grapalat"/>
                <w:sz w:val="16"/>
                <w:szCs w:val="16"/>
                <w:lang w:val="es-ES"/>
              </w:rPr>
            </w:pPr>
            <w:r w:rsidRPr="001D0CA2">
              <w:rPr>
                <w:rFonts w:ascii="GHEA Grapalat" w:hAnsi="GHEA Grapalat"/>
                <w:sz w:val="16"/>
                <w:szCs w:val="16"/>
                <w:lang w:val="es-ES"/>
              </w:rPr>
              <w:t>Ապրանքի</w:t>
            </w:r>
          </w:p>
        </w:tc>
        <w:tc>
          <w:tcPr>
            <w:tcW w:w="1701" w:type="dxa"/>
            <w:gridSpan w:val="2"/>
            <w:shd w:val="clear" w:color="auto" w:fill="auto"/>
          </w:tcPr>
          <w:p w:rsidR="00354678" w:rsidRPr="001D0CA2" w:rsidRDefault="00354678"/>
        </w:tc>
      </w:tr>
      <w:tr w:rsidR="00354678" w:rsidRPr="00A728B8" w:rsidTr="00DB2D48">
        <w:trPr>
          <w:trHeight w:val="208"/>
        </w:trPr>
        <w:tc>
          <w:tcPr>
            <w:tcW w:w="993" w:type="dxa"/>
            <w:vAlign w:val="center"/>
          </w:tcPr>
          <w:p w:rsidR="002D44F5" w:rsidRPr="001D0CA2" w:rsidRDefault="002D44F5" w:rsidP="002D44F5">
            <w:pPr>
              <w:jc w:val="center"/>
              <w:rPr>
                <w:rFonts w:ascii="GHEA Grapalat" w:hAnsi="GHEA Grapalat"/>
                <w:sz w:val="16"/>
                <w:szCs w:val="16"/>
                <w:lang w:val="es-ES"/>
              </w:rPr>
            </w:pPr>
            <w:r w:rsidRPr="001D0CA2">
              <w:rPr>
                <w:rFonts w:ascii="GHEA Grapalat" w:hAnsi="GHEA Grapalat"/>
                <w:sz w:val="16"/>
                <w:szCs w:val="16"/>
              </w:rPr>
              <w:t>հրավերով նախատեսված չափաբաժնի համարը</w:t>
            </w:r>
          </w:p>
        </w:tc>
        <w:tc>
          <w:tcPr>
            <w:tcW w:w="1433" w:type="dxa"/>
            <w:vAlign w:val="center"/>
          </w:tcPr>
          <w:p w:rsidR="002D44F5" w:rsidRPr="001D0CA2" w:rsidRDefault="002D44F5" w:rsidP="002D44F5">
            <w:pPr>
              <w:jc w:val="center"/>
              <w:rPr>
                <w:rFonts w:ascii="GHEA Grapalat" w:hAnsi="GHEA Grapalat"/>
                <w:sz w:val="16"/>
                <w:szCs w:val="16"/>
                <w:lang w:val="es-ES"/>
              </w:rPr>
            </w:pPr>
            <w:r w:rsidRPr="001D0CA2">
              <w:rPr>
                <w:rFonts w:ascii="GHEA Grapalat" w:hAnsi="GHEA Grapalat"/>
                <w:sz w:val="16"/>
                <w:szCs w:val="16"/>
              </w:rPr>
              <w:t>գնումներիպլանովնախատեսվածմիջանցիկծածկագիրը</w:t>
            </w:r>
            <w:r w:rsidRPr="001D0CA2">
              <w:rPr>
                <w:rFonts w:ascii="GHEA Grapalat" w:hAnsi="GHEA Grapalat"/>
                <w:sz w:val="16"/>
                <w:szCs w:val="16"/>
                <w:lang w:val="es-ES"/>
              </w:rPr>
              <w:t xml:space="preserve">` </w:t>
            </w:r>
            <w:r w:rsidRPr="001D0CA2">
              <w:rPr>
                <w:rFonts w:ascii="GHEA Grapalat" w:hAnsi="GHEA Grapalat"/>
                <w:sz w:val="16"/>
                <w:szCs w:val="16"/>
              </w:rPr>
              <w:t>ըստԳՄԱդասակարգման</w:t>
            </w:r>
            <w:r w:rsidRPr="001D0CA2">
              <w:rPr>
                <w:rFonts w:ascii="GHEA Grapalat" w:hAnsi="GHEA Grapalat"/>
                <w:sz w:val="16"/>
                <w:szCs w:val="16"/>
                <w:lang w:val="es-ES"/>
              </w:rPr>
              <w:t xml:space="preserve"> (CPV)</w:t>
            </w:r>
          </w:p>
        </w:tc>
        <w:tc>
          <w:tcPr>
            <w:tcW w:w="4095" w:type="dxa"/>
            <w:vAlign w:val="center"/>
          </w:tcPr>
          <w:p w:rsidR="002D44F5" w:rsidRPr="001D0CA2" w:rsidRDefault="002D44F5" w:rsidP="002D44F5">
            <w:pPr>
              <w:jc w:val="center"/>
              <w:rPr>
                <w:rFonts w:ascii="GHEA Grapalat" w:hAnsi="GHEA Grapalat"/>
                <w:sz w:val="16"/>
                <w:szCs w:val="16"/>
                <w:lang w:val="es-ES"/>
              </w:rPr>
            </w:pPr>
            <w:r w:rsidRPr="001D0CA2">
              <w:rPr>
                <w:rFonts w:ascii="GHEA Grapalat" w:hAnsi="GHEA Grapalat"/>
                <w:sz w:val="16"/>
                <w:szCs w:val="16"/>
              </w:rPr>
              <w:t>անվանումը</w:t>
            </w:r>
          </w:p>
        </w:tc>
        <w:tc>
          <w:tcPr>
            <w:tcW w:w="6804" w:type="dxa"/>
            <w:gridSpan w:val="15"/>
            <w:tcBorders>
              <w:bottom w:val="nil"/>
            </w:tcBorders>
            <w:vAlign w:val="center"/>
          </w:tcPr>
          <w:p w:rsidR="002D44F5" w:rsidRPr="001D0CA2" w:rsidRDefault="002D44F5" w:rsidP="002D44F5">
            <w:pPr>
              <w:jc w:val="both"/>
              <w:rPr>
                <w:rFonts w:ascii="GHEA Grapalat" w:hAnsi="GHEA Grapalat"/>
                <w:sz w:val="16"/>
                <w:szCs w:val="16"/>
                <w:lang w:val="es-ES"/>
              </w:rPr>
            </w:pPr>
            <w:r w:rsidRPr="001D0CA2">
              <w:rPr>
                <w:rFonts w:ascii="GHEA Grapalat" w:hAnsi="GHEA Grapalat"/>
                <w:sz w:val="16"/>
                <w:szCs w:val="16"/>
                <w:lang w:val="es-ES"/>
              </w:rPr>
              <w:t>դիմաց վճարումները նախատեսվում է իրականացնել 20</w:t>
            </w:r>
            <w:r>
              <w:rPr>
                <w:rFonts w:ascii="GHEA Grapalat" w:hAnsi="GHEA Grapalat"/>
                <w:sz w:val="16"/>
                <w:szCs w:val="16"/>
                <w:lang w:val="es-ES"/>
              </w:rPr>
              <w:t>23</w:t>
            </w:r>
            <w:r w:rsidRPr="001D0CA2">
              <w:rPr>
                <w:rFonts w:ascii="GHEA Grapalat" w:hAnsi="GHEA Grapalat"/>
                <w:sz w:val="16"/>
                <w:szCs w:val="16"/>
                <w:lang w:val="es-ES"/>
              </w:rPr>
              <w:t xml:space="preserve">  թ-ին` ըստ ամիսների, այդ թվում**</w:t>
            </w:r>
          </w:p>
        </w:tc>
        <w:tc>
          <w:tcPr>
            <w:tcW w:w="1701" w:type="dxa"/>
            <w:gridSpan w:val="2"/>
            <w:tcBorders>
              <w:bottom w:val="nil"/>
            </w:tcBorders>
            <w:shd w:val="clear" w:color="auto" w:fill="auto"/>
          </w:tcPr>
          <w:p w:rsidR="00354678" w:rsidRPr="000350AA" w:rsidRDefault="00354678">
            <w:pPr>
              <w:rPr>
                <w:lang w:val="es-ES"/>
              </w:rPr>
            </w:pPr>
          </w:p>
        </w:tc>
      </w:tr>
      <w:tr w:rsidR="002D44F5" w:rsidRPr="001D0CA2" w:rsidTr="00DB2D48">
        <w:trPr>
          <w:trHeight w:val="2253"/>
        </w:trPr>
        <w:tc>
          <w:tcPr>
            <w:tcW w:w="993" w:type="dxa"/>
          </w:tcPr>
          <w:p w:rsidR="002D44F5" w:rsidRPr="001D0CA2" w:rsidRDefault="002D44F5" w:rsidP="002D44F5">
            <w:pPr>
              <w:jc w:val="center"/>
              <w:rPr>
                <w:rFonts w:ascii="GHEA Grapalat" w:hAnsi="GHEA Grapalat"/>
                <w:sz w:val="16"/>
                <w:szCs w:val="16"/>
                <w:lang w:val="es-ES"/>
              </w:rPr>
            </w:pPr>
          </w:p>
        </w:tc>
        <w:tc>
          <w:tcPr>
            <w:tcW w:w="1433" w:type="dxa"/>
          </w:tcPr>
          <w:p w:rsidR="002D44F5" w:rsidRPr="001D0CA2" w:rsidRDefault="002D44F5" w:rsidP="002D44F5">
            <w:pPr>
              <w:jc w:val="center"/>
              <w:rPr>
                <w:rFonts w:ascii="GHEA Grapalat" w:hAnsi="GHEA Grapalat"/>
                <w:sz w:val="16"/>
                <w:szCs w:val="16"/>
                <w:lang w:val="es-ES"/>
              </w:rPr>
            </w:pPr>
          </w:p>
        </w:tc>
        <w:tc>
          <w:tcPr>
            <w:tcW w:w="4095" w:type="dxa"/>
          </w:tcPr>
          <w:p w:rsidR="002D44F5" w:rsidRPr="001D0CA2" w:rsidRDefault="002D44F5" w:rsidP="002D44F5">
            <w:pPr>
              <w:jc w:val="center"/>
              <w:rPr>
                <w:rFonts w:ascii="GHEA Grapalat" w:hAnsi="GHEA Grapalat"/>
                <w:sz w:val="16"/>
                <w:szCs w:val="16"/>
                <w:lang w:val="es-ES"/>
              </w:rPr>
            </w:pPr>
          </w:p>
        </w:tc>
        <w:tc>
          <w:tcPr>
            <w:tcW w:w="567" w:type="dxa"/>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հունվար</w:t>
            </w:r>
          </w:p>
        </w:tc>
        <w:tc>
          <w:tcPr>
            <w:tcW w:w="624" w:type="dxa"/>
            <w:textDirection w:val="btLr"/>
            <w:vAlign w:val="center"/>
          </w:tcPr>
          <w:p w:rsidR="002D44F5" w:rsidRPr="001D0CA2" w:rsidRDefault="002D44F5" w:rsidP="002D44F5">
            <w:pPr>
              <w:ind w:left="113" w:right="-7"/>
              <w:jc w:val="center"/>
              <w:rPr>
                <w:rFonts w:ascii="GHEA Grapalat" w:hAnsi="GHEA Grapalat" w:cs="Sylfaen"/>
                <w:sz w:val="16"/>
                <w:szCs w:val="16"/>
                <w:lang w:val="pt-BR"/>
              </w:rPr>
            </w:pPr>
            <w:r w:rsidRPr="001D0CA2">
              <w:rPr>
                <w:rFonts w:ascii="GHEA Grapalat" w:hAnsi="GHEA Grapalat" w:cs="Sylfaen"/>
                <w:sz w:val="16"/>
                <w:szCs w:val="16"/>
                <w:lang w:val="pt-BR"/>
              </w:rPr>
              <w:t>փետրվար</w:t>
            </w:r>
          </w:p>
        </w:tc>
        <w:tc>
          <w:tcPr>
            <w:tcW w:w="750" w:type="dxa"/>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մարտ</w:t>
            </w:r>
          </w:p>
        </w:tc>
        <w:tc>
          <w:tcPr>
            <w:tcW w:w="493" w:type="dxa"/>
            <w:gridSpan w:val="2"/>
            <w:textDirection w:val="btLr"/>
            <w:vAlign w:val="center"/>
          </w:tcPr>
          <w:p w:rsidR="002D44F5" w:rsidRPr="001D0CA2" w:rsidRDefault="002D44F5" w:rsidP="002D44F5">
            <w:pPr>
              <w:ind w:left="113" w:right="-7"/>
              <w:jc w:val="center"/>
              <w:rPr>
                <w:rFonts w:ascii="GHEA Grapalat" w:hAnsi="GHEA Grapalat" w:cs="Sylfaen"/>
                <w:sz w:val="16"/>
                <w:szCs w:val="16"/>
                <w:lang w:val="pt-BR"/>
              </w:rPr>
            </w:pPr>
            <w:r w:rsidRPr="001D0CA2">
              <w:rPr>
                <w:rFonts w:ascii="GHEA Grapalat" w:hAnsi="GHEA Grapalat" w:cs="Sylfaen"/>
                <w:sz w:val="16"/>
                <w:szCs w:val="16"/>
                <w:lang w:val="pt-BR"/>
              </w:rPr>
              <w:t>ապրիլ</w:t>
            </w:r>
          </w:p>
        </w:tc>
        <w:tc>
          <w:tcPr>
            <w:tcW w:w="493" w:type="dxa"/>
            <w:gridSpan w:val="2"/>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մայիս</w:t>
            </w:r>
          </w:p>
        </w:tc>
        <w:tc>
          <w:tcPr>
            <w:tcW w:w="493" w:type="dxa"/>
            <w:gridSpan w:val="2"/>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հունիս</w:t>
            </w:r>
          </w:p>
        </w:tc>
        <w:tc>
          <w:tcPr>
            <w:tcW w:w="493" w:type="dxa"/>
            <w:gridSpan w:val="2"/>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հուլիս</w:t>
            </w:r>
          </w:p>
        </w:tc>
        <w:tc>
          <w:tcPr>
            <w:tcW w:w="765" w:type="dxa"/>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օգոստոս</w:t>
            </w:r>
          </w:p>
        </w:tc>
        <w:tc>
          <w:tcPr>
            <w:tcW w:w="567" w:type="dxa"/>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սեպտեմբեր</w:t>
            </w:r>
          </w:p>
        </w:tc>
        <w:tc>
          <w:tcPr>
            <w:tcW w:w="708" w:type="dxa"/>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հոկտեմբեր</w:t>
            </w:r>
          </w:p>
        </w:tc>
        <w:tc>
          <w:tcPr>
            <w:tcW w:w="851" w:type="dxa"/>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նոյեմբեր</w:t>
            </w:r>
          </w:p>
        </w:tc>
        <w:tc>
          <w:tcPr>
            <w:tcW w:w="992" w:type="dxa"/>
            <w:textDirection w:val="btLr"/>
            <w:vAlign w:val="center"/>
          </w:tcPr>
          <w:p w:rsidR="002D44F5" w:rsidRPr="001D0CA2" w:rsidRDefault="002D44F5" w:rsidP="002D44F5">
            <w:pPr>
              <w:ind w:left="113" w:right="-7"/>
              <w:jc w:val="center"/>
              <w:rPr>
                <w:rFonts w:ascii="GHEA Grapalat" w:hAnsi="GHEA Grapalat"/>
                <w:sz w:val="16"/>
                <w:szCs w:val="16"/>
                <w:lang w:val="pt-BR"/>
              </w:rPr>
            </w:pPr>
            <w:r w:rsidRPr="001D0CA2">
              <w:rPr>
                <w:rFonts w:ascii="GHEA Grapalat" w:hAnsi="GHEA Grapalat" w:cs="Sylfaen"/>
                <w:sz w:val="16"/>
                <w:szCs w:val="16"/>
                <w:lang w:val="pt-BR"/>
              </w:rPr>
              <w:t>դեկտեմբեր</w:t>
            </w:r>
          </w:p>
        </w:tc>
        <w:tc>
          <w:tcPr>
            <w:tcW w:w="709" w:type="dxa"/>
            <w:vAlign w:val="center"/>
          </w:tcPr>
          <w:p w:rsidR="002D44F5" w:rsidRPr="001D0CA2" w:rsidRDefault="002D44F5" w:rsidP="002D44F5">
            <w:pPr>
              <w:ind w:right="-1"/>
              <w:jc w:val="center"/>
              <w:rPr>
                <w:rFonts w:ascii="GHEA Grapalat" w:hAnsi="GHEA Grapalat"/>
                <w:sz w:val="16"/>
                <w:szCs w:val="16"/>
                <w:lang w:val="pt-BR"/>
              </w:rPr>
            </w:pPr>
            <w:r w:rsidRPr="001D0CA2">
              <w:rPr>
                <w:rFonts w:ascii="GHEA Grapalat" w:hAnsi="GHEA Grapalat" w:cs="Sylfaen"/>
                <w:sz w:val="16"/>
                <w:szCs w:val="16"/>
                <w:lang w:val="pt-BR"/>
              </w:rPr>
              <w:t>Ընդամենը</w:t>
            </w:r>
          </w:p>
          <w:p w:rsidR="002D44F5" w:rsidRPr="001D0CA2" w:rsidRDefault="002D44F5" w:rsidP="002D44F5">
            <w:pPr>
              <w:jc w:val="center"/>
              <w:rPr>
                <w:rFonts w:ascii="GHEA Grapalat" w:hAnsi="GHEA Grapalat"/>
                <w:sz w:val="16"/>
                <w:szCs w:val="16"/>
                <w:lang w:val="es-ES"/>
              </w:rPr>
            </w:pPr>
          </w:p>
        </w:tc>
      </w:tr>
      <w:tr w:rsidR="00DB2D48" w:rsidRPr="001D0CA2" w:rsidTr="00DB2D48">
        <w:trPr>
          <w:trHeight w:val="330"/>
        </w:trPr>
        <w:tc>
          <w:tcPr>
            <w:tcW w:w="993" w:type="dxa"/>
            <w:vAlign w:val="bottom"/>
          </w:tcPr>
          <w:p w:rsidR="00DB2D48" w:rsidRDefault="00DB2D48" w:rsidP="00354678">
            <w:pPr>
              <w:jc w:val="center"/>
              <w:rPr>
                <w:rFonts w:ascii="Calibri" w:hAnsi="Calibri"/>
                <w:color w:val="000000"/>
                <w:sz w:val="20"/>
                <w:szCs w:val="20"/>
              </w:rPr>
            </w:pPr>
            <w:r>
              <w:rPr>
                <w:rFonts w:ascii="Calibri" w:hAnsi="Calibri"/>
                <w:color w:val="000000"/>
                <w:sz w:val="20"/>
                <w:szCs w:val="20"/>
              </w:rPr>
              <w:t>1</w:t>
            </w:r>
          </w:p>
        </w:tc>
        <w:tc>
          <w:tcPr>
            <w:tcW w:w="1433" w:type="dxa"/>
            <w:vAlign w:val="bottom"/>
          </w:tcPr>
          <w:p w:rsidR="00DB2D48" w:rsidRDefault="00DB2D48" w:rsidP="00354678">
            <w:pPr>
              <w:jc w:val="center"/>
              <w:rPr>
                <w:rFonts w:ascii="Arial LatArm" w:hAnsi="Arial LatArm"/>
                <w:sz w:val="20"/>
                <w:szCs w:val="20"/>
              </w:rPr>
            </w:pPr>
            <w:r>
              <w:rPr>
                <w:rFonts w:ascii="Arial LatArm" w:hAnsi="Arial LatArm"/>
                <w:sz w:val="20"/>
                <w:szCs w:val="20"/>
              </w:rPr>
              <w:t>15612180</w:t>
            </w:r>
          </w:p>
        </w:tc>
        <w:tc>
          <w:tcPr>
            <w:tcW w:w="4095" w:type="dxa"/>
            <w:vAlign w:val="bottom"/>
          </w:tcPr>
          <w:p w:rsidR="00DB2D48" w:rsidRDefault="00DB2D48" w:rsidP="00354678">
            <w:pPr>
              <w:jc w:val="center"/>
              <w:rPr>
                <w:rFonts w:ascii="Arial LatArm" w:hAnsi="Arial LatArm"/>
                <w:sz w:val="20"/>
                <w:szCs w:val="20"/>
              </w:rPr>
            </w:pPr>
            <w:r>
              <w:rPr>
                <w:rFonts w:ascii="Sylfaen" w:hAnsi="Sylfaen" w:cs="Sylfaen"/>
                <w:sz w:val="20"/>
                <w:szCs w:val="20"/>
              </w:rPr>
              <w:t>Ալյուր</w:t>
            </w:r>
          </w:p>
        </w:tc>
        <w:tc>
          <w:tcPr>
            <w:tcW w:w="567" w:type="dxa"/>
          </w:tcPr>
          <w:p w:rsidR="00DB2D48" w:rsidRPr="001D0CA2" w:rsidRDefault="00DB2D48" w:rsidP="00354678">
            <w:pPr>
              <w:jc w:val="center"/>
              <w:rPr>
                <w:rFonts w:ascii="GHEA Grapalat" w:hAnsi="GHEA Grapalat"/>
                <w:sz w:val="16"/>
                <w:szCs w:val="16"/>
                <w:lang w:val="pt-BR"/>
              </w:rPr>
            </w:pPr>
          </w:p>
          <w:p w:rsidR="00DB2D48" w:rsidRPr="001D0CA2" w:rsidRDefault="00DB2D48" w:rsidP="00354678">
            <w:pPr>
              <w:jc w:val="center"/>
              <w:rPr>
                <w:rFonts w:ascii="GHEA Grapalat" w:hAnsi="GHEA Grapalat"/>
                <w:sz w:val="16"/>
                <w:szCs w:val="16"/>
                <w:lang w:val="pt-BR"/>
              </w:rPr>
            </w:pPr>
          </w:p>
        </w:tc>
        <w:tc>
          <w:tcPr>
            <w:tcW w:w="624"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B2D48" w:rsidRPr="001D0CA2" w:rsidTr="00DB2D48">
        <w:trPr>
          <w:trHeight w:val="433"/>
        </w:trPr>
        <w:tc>
          <w:tcPr>
            <w:tcW w:w="993" w:type="dxa"/>
            <w:vAlign w:val="bottom"/>
          </w:tcPr>
          <w:p w:rsidR="00DB2D48" w:rsidRDefault="00DB2D48" w:rsidP="00354678">
            <w:pPr>
              <w:jc w:val="center"/>
              <w:rPr>
                <w:rFonts w:ascii="Calibri" w:hAnsi="Calibri"/>
                <w:color w:val="000000"/>
                <w:sz w:val="20"/>
                <w:szCs w:val="20"/>
              </w:rPr>
            </w:pPr>
            <w:r>
              <w:rPr>
                <w:rFonts w:ascii="Calibri" w:hAnsi="Calibri"/>
                <w:color w:val="000000"/>
                <w:sz w:val="20"/>
                <w:szCs w:val="20"/>
              </w:rPr>
              <w:t>2</w:t>
            </w:r>
          </w:p>
        </w:tc>
        <w:tc>
          <w:tcPr>
            <w:tcW w:w="1433" w:type="dxa"/>
            <w:vAlign w:val="bottom"/>
          </w:tcPr>
          <w:p w:rsidR="00DB2D48" w:rsidRDefault="00DB2D48" w:rsidP="00354678">
            <w:pPr>
              <w:jc w:val="center"/>
              <w:rPr>
                <w:rFonts w:ascii="Arial LatArm" w:hAnsi="Arial LatArm"/>
                <w:sz w:val="20"/>
                <w:szCs w:val="20"/>
              </w:rPr>
            </w:pPr>
            <w:r>
              <w:rPr>
                <w:rFonts w:ascii="Arial LatArm" w:hAnsi="Arial LatArm"/>
                <w:sz w:val="20"/>
                <w:szCs w:val="20"/>
              </w:rPr>
              <w:t>15811100</w:t>
            </w:r>
          </w:p>
        </w:tc>
        <w:tc>
          <w:tcPr>
            <w:tcW w:w="4095" w:type="dxa"/>
            <w:vAlign w:val="center"/>
          </w:tcPr>
          <w:p w:rsidR="00DB2D48" w:rsidRDefault="00DB2D48" w:rsidP="00354678">
            <w:pPr>
              <w:jc w:val="center"/>
              <w:rPr>
                <w:rFonts w:ascii="Arial LatArm" w:hAnsi="Arial LatArm"/>
                <w:sz w:val="20"/>
                <w:szCs w:val="20"/>
              </w:rPr>
            </w:pPr>
            <w:r>
              <w:rPr>
                <w:rFonts w:ascii="Sylfaen" w:hAnsi="Sylfaen" w:cs="Sylfaen"/>
                <w:sz w:val="20"/>
                <w:szCs w:val="20"/>
              </w:rPr>
              <w:t>Հաց</w:t>
            </w:r>
          </w:p>
        </w:tc>
        <w:tc>
          <w:tcPr>
            <w:tcW w:w="567" w:type="dxa"/>
          </w:tcPr>
          <w:p w:rsidR="00DB2D48" w:rsidRPr="001D0CA2" w:rsidRDefault="00DB2D48" w:rsidP="00354678">
            <w:pPr>
              <w:jc w:val="center"/>
              <w:rPr>
                <w:rFonts w:ascii="GHEA Grapalat" w:hAnsi="GHEA Grapalat"/>
                <w:sz w:val="16"/>
                <w:szCs w:val="16"/>
                <w:lang w:val="pt-BR"/>
              </w:rPr>
            </w:pPr>
            <w:r w:rsidRPr="001D0CA2">
              <w:rPr>
                <w:rFonts w:ascii="GHEA Grapalat" w:hAnsi="GHEA Grapalat"/>
                <w:sz w:val="16"/>
                <w:szCs w:val="16"/>
                <w:lang w:val="pt-BR"/>
              </w:rPr>
              <w:t>... %</w:t>
            </w:r>
          </w:p>
        </w:tc>
        <w:tc>
          <w:tcPr>
            <w:tcW w:w="624"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DB2D48" w:rsidRPr="001D0CA2" w:rsidRDefault="00DB2D4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DB2D48" w:rsidRPr="001D0CA2" w:rsidRDefault="00DB2D4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291"/>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15850000</w:t>
            </w:r>
          </w:p>
        </w:tc>
        <w:tc>
          <w:tcPr>
            <w:tcW w:w="4095" w:type="dxa"/>
            <w:tcBorders>
              <w:top w:val="single" w:sz="4" w:space="0" w:color="auto"/>
              <w:left w:val="single" w:sz="4" w:space="0" w:color="auto"/>
              <w:bottom w:val="single" w:sz="4" w:space="0" w:color="auto"/>
              <w:right w:val="single" w:sz="4" w:space="0" w:color="auto"/>
            </w:tcBorders>
            <w:vAlign w:val="center"/>
          </w:tcPr>
          <w:p w:rsidR="00354678" w:rsidRDefault="00354678" w:rsidP="00354678">
            <w:pPr>
              <w:jc w:val="center"/>
              <w:rPr>
                <w:rFonts w:ascii="Arial LatArm" w:hAnsi="Arial LatArm"/>
                <w:sz w:val="20"/>
                <w:szCs w:val="20"/>
              </w:rPr>
            </w:pPr>
            <w:r>
              <w:rPr>
                <w:rFonts w:ascii="Sylfaen" w:hAnsi="Sylfaen" w:cs="Sylfaen"/>
                <w:sz w:val="20"/>
                <w:szCs w:val="20"/>
              </w:rPr>
              <w:t>Մակարոնեղեն</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411"/>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rPr>
                <w:rFonts w:ascii="Arial LatArm" w:hAnsi="Arial LatArm"/>
                <w:sz w:val="20"/>
                <w:szCs w:val="20"/>
              </w:rPr>
            </w:pPr>
            <w:r>
              <w:rPr>
                <w:rFonts w:ascii="Arial LatArm" w:hAnsi="Arial LatArm"/>
                <w:sz w:val="20"/>
                <w:szCs w:val="20"/>
              </w:rPr>
              <w:t>15831000</w:t>
            </w:r>
          </w:p>
        </w:tc>
        <w:tc>
          <w:tcPr>
            <w:tcW w:w="4095" w:type="dxa"/>
            <w:tcBorders>
              <w:top w:val="single" w:sz="4" w:space="0" w:color="auto"/>
              <w:left w:val="single" w:sz="4" w:space="0" w:color="auto"/>
              <w:bottom w:val="single" w:sz="4" w:space="0" w:color="auto"/>
              <w:right w:val="single" w:sz="4" w:space="0" w:color="auto"/>
            </w:tcBorders>
            <w:vAlign w:val="center"/>
          </w:tcPr>
          <w:p w:rsidR="00354678" w:rsidRDefault="00354678" w:rsidP="00354678">
            <w:pPr>
              <w:jc w:val="center"/>
              <w:rPr>
                <w:rFonts w:ascii="Arial LatArm" w:hAnsi="Arial LatArm"/>
                <w:sz w:val="20"/>
                <w:szCs w:val="20"/>
              </w:rPr>
            </w:pPr>
            <w:r>
              <w:rPr>
                <w:rFonts w:ascii="Sylfaen" w:hAnsi="Sylfaen" w:cs="Sylfaen"/>
                <w:sz w:val="20"/>
                <w:szCs w:val="20"/>
              </w:rPr>
              <w:t>Շաքարավազ</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369"/>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5</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15530000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Կարագ</w:t>
            </w:r>
            <w:r>
              <w:rPr>
                <w:rFonts w:ascii="Arial LatArm" w:hAnsi="Arial LatArm"/>
                <w:sz w:val="20"/>
                <w:szCs w:val="20"/>
              </w:rPr>
              <w:t xml:space="preserve"> </w:t>
            </w:r>
            <w:r>
              <w:rPr>
                <w:rFonts w:ascii="Sylfaen" w:hAnsi="Sylfaen" w:cs="Sylfaen"/>
                <w:sz w:val="20"/>
                <w:szCs w:val="20"/>
              </w:rPr>
              <w:t>սերուցքային</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325"/>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6</w:t>
            </w:r>
          </w:p>
        </w:tc>
        <w:tc>
          <w:tcPr>
            <w:tcW w:w="1433" w:type="dxa"/>
            <w:tcBorders>
              <w:top w:val="single" w:sz="4" w:space="0" w:color="auto"/>
              <w:left w:val="single" w:sz="4" w:space="0" w:color="auto"/>
              <w:bottom w:val="single" w:sz="4" w:space="0" w:color="auto"/>
              <w:right w:val="single" w:sz="4" w:space="0" w:color="auto"/>
            </w:tcBorders>
          </w:tcPr>
          <w:p w:rsidR="00354678" w:rsidRDefault="00354678" w:rsidP="00354678">
            <w:pPr>
              <w:jc w:val="center"/>
              <w:rPr>
                <w:rFonts w:ascii="Arial LatArm" w:hAnsi="Arial LatArm"/>
                <w:sz w:val="20"/>
                <w:szCs w:val="20"/>
              </w:rPr>
            </w:pPr>
            <w:r>
              <w:rPr>
                <w:rFonts w:ascii="Arial LatArm" w:hAnsi="Arial LatArm"/>
                <w:sz w:val="20"/>
                <w:szCs w:val="20"/>
              </w:rPr>
              <w:t>15421100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ձեթ</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363"/>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7</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03211300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Բրինձ</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534"/>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8</w:t>
            </w:r>
          </w:p>
        </w:tc>
        <w:tc>
          <w:tcPr>
            <w:tcW w:w="1433" w:type="dxa"/>
            <w:tcBorders>
              <w:top w:val="single" w:sz="4" w:space="0" w:color="auto"/>
              <w:left w:val="single" w:sz="4" w:space="0" w:color="auto"/>
              <w:bottom w:val="single" w:sz="4" w:space="0" w:color="auto"/>
              <w:right w:val="single" w:sz="4" w:space="0" w:color="auto"/>
            </w:tcBorders>
          </w:tcPr>
          <w:p w:rsidR="00354678" w:rsidRDefault="00354678" w:rsidP="00354678">
            <w:pPr>
              <w:jc w:val="center"/>
              <w:rPr>
                <w:rFonts w:ascii="Arial LatArm" w:hAnsi="Arial LatArm"/>
                <w:sz w:val="20"/>
                <w:szCs w:val="20"/>
              </w:rPr>
            </w:pPr>
            <w:r>
              <w:rPr>
                <w:rFonts w:ascii="Arial LatArm" w:hAnsi="Arial LatArm"/>
                <w:sz w:val="20"/>
                <w:szCs w:val="20"/>
              </w:rPr>
              <w:t>15616000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Հնդկաձավար</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534"/>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9</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15331153</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Ոսպ</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336"/>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10</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15331154</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Ոլոռ</w:t>
            </w:r>
            <w:r>
              <w:rPr>
                <w:rFonts w:ascii="Arial LatArm" w:hAnsi="Arial LatArm"/>
                <w:sz w:val="20"/>
                <w:szCs w:val="20"/>
              </w:rPr>
              <w:t xml:space="preserve"> </w:t>
            </w:r>
            <w:r>
              <w:rPr>
                <w:rFonts w:ascii="Sylfaen" w:hAnsi="Sylfaen" w:cs="Sylfaen"/>
                <w:sz w:val="20"/>
                <w:szCs w:val="20"/>
              </w:rPr>
              <w:t>ամբողջական</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444"/>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11</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15617000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Ցորենաձավար</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474"/>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lastRenderedPageBreak/>
              <w:t>12</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15619000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Հաճարաձավար</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426"/>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13</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03142510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Ò</w:t>
            </w:r>
            <w:r>
              <w:rPr>
                <w:rFonts w:ascii="Sylfaen" w:hAnsi="Sylfaen" w:cs="Sylfaen"/>
                <w:sz w:val="20"/>
                <w:szCs w:val="20"/>
              </w:rPr>
              <w:t>ու</w:t>
            </w:r>
            <w:r>
              <w:rPr>
                <w:rFonts w:ascii="Arial LatArm" w:hAnsi="Arial LatArm"/>
                <w:sz w:val="20"/>
                <w:szCs w:val="20"/>
              </w:rPr>
              <w:t xml:space="preserve"> 01 </w:t>
            </w:r>
            <w:r>
              <w:rPr>
                <w:rFonts w:ascii="Sylfaen" w:hAnsi="Sylfaen" w:cs="Sylfaen"/>
                <w:sz w:val="20"/>
                <w:szCs w:val="20"/>
              </w:rPr>
              <w:t>կարգի</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273"/>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14</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15111120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Ø</w:t>
            </w:r>
            <w:r>
              <w:rPr>
                <w:rFonts w:ascii="Sylfaen" w:hAnsi="Sylfaen" w:cs="Sylfaen"/>
                <w:sz w:val="20"/>
                <w:szCs w:val="20"/>
              </w:rPr>
              <w:t>իս</w:t>
            </w:r>
            <w:r>
              <w:rPr>
                <w:rFonts w:ascii="Arial LatArm" w:hAnsi="Arial LatArm"/>
                <w:sz w:val="20"/>
                <w:szCs w:val="20"/>
              </w:rPr>
              <w:t xml:space="preserve"> </w:t>
            </w:r>
            <w:r>
              <w:rPr>
                <w:rFonts w:ascii="Sylfaen" w:hAnsi="Sylfaen" w:cs="Sylfaen"/>
                <w:sz w:val="20"/>
                <w:szCs w:val="20"/>
              </w:rPr>
              <w:t>տավարի</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228"/>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15</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15112160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Ð</w:t>
            </w:r>
            <w:r>
              <w:rPr>
                <w:rFonts w:ascii="Sylfaen" w:hAnsi="Sylfaen" w:cs="Sylfaen"/>
                <w:sz w:val="20"/>
                <w:szCs w:val="20"/>
              </w:rPr>
              <w:t>ավի</w:t>
            </w:r>
            <w:r>
              <w:rPr>
                <w:rFonts w:ascii="Arial LatArm" w:hAnsi="Arial LatArm"/>
                <w:sz w:val="20"/>
                <w:szCs w:val="20"/>
              </w:rPr>
              <w:t xml:space="preserve"> </w:t>
            </w:r>
            <w:r>
              <w:rPr>
                <w:rFonts w:ascii="Sylfaen" w:hAnsi="Sylfaen" w:cs="Sylfaen"/>
                <w:sz w:val="20"/>
                <w:szCs w:val="20"/>
              </w:rPr>
              <w:t>կրծքամիս</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477"/>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16</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15541200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ä</w:t>
            </w:r>
            <w:r>
              <w:rPr>
                <w:rFonts w:ascii="Sylfaen" w:hAnsi="Sylfaen" w:cs="Sylfaen"/>
                <w:sz w:val="20"/>
                <w:szCs w:val="20"/>
              </w:rPr>
              <w:t>անիր</w:t>
            </w:r>
            <w:r>
              <w:rPr>
                <w:rFonts w:ascii="Arial LatArm" w:hAnsi="Arial LatArm"/>
                <w:sz w:val="20"/>
                <w:szCs w:val="20"/>
              </w:rPr>
              <w:t xml:space="preserve"> </w:t>
            </w:r>
            <w:r>
              <w:rPr>
                <w:rFonts w:ascii="Sylfaen" w:hAnsi="Sylfaen" w:cs="Sylfaen"/>
                <w:sz w:val="20"/>
                <w:szCs w:val="20"/>
              </w:rPr>
              <w:t>Չանախ</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369"/>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17</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15511200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աթ</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rPr>
          <w:trHeight w:val="381"/>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18</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15551600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Ø</w:t>
            </w:r>
            <w:r>
              <w:rPr>
                <w:rFonts w:ascii="Sylfaen" w:hAnsi="Sylfaen" w:cs="Sylfaen"/>
                <w:sz w:val="20"/>
                <w:szCs w:val="20"/>
              </w:rPr>
              <w:t>ածուն</w:t>
            </w:r>
          </w:p>
        </w:tc>
        <w:tc>
          <w:tcPr>
            <w:tcW w:w="567" w:type="dxa"/>
          </w:tcPr>
          <w:p w:rsidR="00354678" w:rsidRPr="001D0CA2" w:rsidRDefault="00354678" w:rsidP="00354678">
            <w:pPr>
              <w:jc w:val="center"/>
              <w:rPr>
                <w:rFonts w:ascii="GHEA Grapalat" w:hAnsi="GHEA Grapalat"/>
                <w:sz w:val="16"/>
                <w:szCs w:val="16"/>
                <w:lang w:val="pt-BR"/>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49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9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65"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135"/>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19</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15512000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Â</w:t>
            </w:r>
            <w:r>
              <w:rPr>
                <w:rFonts w:ascii="Sylfaen" w:hAnsi="Sylfaen" w:cs="Sylfaen"/>
                <w:sz w:val="20"/>
                <w:szCs w:val="20"/>
              </w:rPr>
              <w:t>թվասեր</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369"/>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20</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15511600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Ê</w:t>
            </w:r>
            <w:r>
              <w:rPr>
                <w:rFonts w:ascii="Sylfaen" w:hAnsi="Sylfaen" w:cs="Sylfaen"/>
                <w:sz w:val="20"/>
                <w:szCs w:val="20"/>
              </w:rPr>
              <w:t>տացրած</w:t>
            </w:r>
            <w:r>
              <w:rPr>
                <w:rFonts w:ascii="Arial LatArm" w:hAnsi="Arial LatArm"/>
                <w:sz w:val="20"/>
                <w:szCs w:val="20"/>
              </w:rPr>
              <w:t xml:space="preserve"> </w:t>
            </w:r>
            <w:r>
              <w:rPr>
                <w:rFonts w:ascii="Sylfaen" w:hAnsi="Sylfaen" w:cs="Sylfaen"/>
                <w:sz w:val="20"/>
                <w:szCs w:val="20"/>
              </w:rPr>
              <w:t>կաթ</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217"/>
        </w:trPr>
        <w:tc>
          <w:tcPr>
            <w:tcW w:w="993" w:type="dxa"/>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21</w:t>
            </w:r>
          </w:p>
        </w:tc>
        <w:tc>
          <w:tcPr>
            <w:tcW w:w="1433" w:type="dxa"/>
            <w:vAlign w:val="bottom"/>
          </w:tcPr>
          <w:p w:rsidR="00354678" w:rsidRDefault="00354678" w:rsidP="00354678">
            <w:pPr>
              <w:rPr>
                <w:rFonts w:ascii="Arial LatArm" w:hAnsi="Arial LatArm"/>
                <w:sz w:val="20"/>
                <w:szCs w:val="20"/>
              </w:rPr>
            </w:pPr>
            <w:r>
              <w:rPr>
                <w:rFonts w:ascii="Arial LatArm" w:hAnsi="Arial LatArm"/>
                <w:sz w:val="20"/>
                <w:szCs w:val="20"/>
              </w:rPr>
              <w:t>15821500</w:t>
            </w:r>
          </w:p>
        </w:tc>
        <w:tc>
          <w:tcPr>
            <w:tcW w:w="4095" w:type="dxa"/>
            <w:vAlign w:val="bottom"/>
          </w:tcPr>
          <w:p w:rsidR="00354678" w:rsidRDefault="00354678" w:rsidP="00354678">
            <w:pPr>
              <w:jc w:val="center"/>
              <w:rPr>
                <w:rFonts w:ascii="Arial LatArm" w:hAnsi="Arial LatArm"/>
                <w:sz w:val="20"/>
                <w:szCs w:val="20"/>
              </w:rPr>
            </w:pPr>
            <w:r>
              <w:rPr>
                <w:rFonts w:ascii="Arial LatArm" w:hAnsi="Arial LatArm"/>
                <w:sz w:val="20"/>
                <w:szCs w:val="20"/>
              </w:rPr>
              <w:t>Â</w:t>
            </w:r>
            <w:r>
              <w:rPr>
                <w:rFonts w:ascii="Sylfaen" w:hAnsi="Sylfaen" w:cs="Sylfaen"/>
                <w:sz w:val="20"/>
                <w:szCs w:val="20"/>
              </w:rPr>
              <w:t>խվածքաբլիթ</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347"/>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22</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15842110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ոնֆետ</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288"/>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23</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15332290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Ջեմեր</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24</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15863200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Â</w:t>
            </w:r>
            <w:r>
              <w:rPr>
                <w:rFonts w:ascii="Sylfaen" w:hAnsi="Sylfaen" w:cs="Sylfaen"/>
                <w:sz w:val="20"/>
                <w:szCs w:val="20"/>
              </w:rPr>
              <w:t>եյ</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199"/>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25</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15872400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²</w:t>
            </w:r>
            <w:r>
              <w:rPr>
                <w:rFonts w:ascii="Sylfaen" w:hAnsi="Sylfaen" w:cs="Sylfaen"/>
                <w:sz w:val="20"/>
                <w:szCs w:val="20"/>
              </w:rPr>
              <w:t>ղ</w:t>
            </w:r>
            <w:r>
              <w:rPr>
                <w:rFonts w:ascii="Arial LatArm" w:hAnsi="Arial LatArm"/>
                <w:sz w:val="20"/>
                <w:szCs w:val="20"/>
              </w:rPr>
              <w:t xml:space="preserve">, </w:t>
            </w:r>
            <w:r>
              <w:rPr>
                <w:rFonts w:ascii="Sylfaen" w:hAnsi="Sylfaen" w:cs="Sylfaen"/>
                <w:sz w:val="20"/>
                <w:szCs w:val="20"/>
              </w:rPr>
              <w:t>կերակրի</w:t>
            </w:r>
            <w:r>
              <w:rPr>
                <w:rFonts w:ascii="Arial LatArm" w:hAnsi="Arial LatArm"/>
                <w:sz w:val="20"/>
                <w:szCs w:val="20"/>
              </w:rPr>
              <w:t xml:space="preserve"> </w:t>
            </w:r>
            <w:r>
              <w:rPr>
                <w:rFonts w:ascii="Sylfaen" w:hAnsi="Sylfaen" w:cs="Sylfaen"/>
                <w:sz w:val="20"/>
                <w:szCs w:val="20"/>
              </w:rPr>
              <w:t>մանր</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303"/>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26</w:t>
            </w:r>
          </w:p>
        </w:tc>
        <w:tc>
          <w:tcPr>
            <w:tcW w:w="1433" w:type="dxa"/>
            <w:tcBorders>
              <w:top w:val="single" w:sz="4" w:space="0" w:color="auto"/>
              <w:left w:val="single" w:sz="4" w:space="0" w:color="auto"/>
              <w:bottom w:val="single" w:sz="4" w:space="0" w:color="auto"/>
              <w:right w:val="single" w:sz="4" w:space="0" w:color="auto"/>
            </w:tcBorders>
          </w:tcPr>
          <w:p w:rsidR="00354678" w:rsidRDefault="00354678" w:rsidP="00354678">
            <w:pPr>
              <w:jc w:val="center"/>
              <w:rPr>
                <w:rFonts w:ascii="Arial LatArm" w:hAnsi="Arial LatArm"/>
                <w:sz w:val="20"/>
                <w:szCs w:val="20"/>
              </w:rPr>
            </w:pPr>
            <w:r>
              <w:rPr>
                <w:rFonts w:ascii="Arial LatArm" w:hAnsi="Arial LatArm"/>
                <w:sz w:val="20"/>
                <w:szCs w:val="20"/>
              </w:rPr>
              <w:t>15321000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Կոմպոտ</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217"/>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27</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15898000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Խմորիչ</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444"/>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28</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03221410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աղամբ</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315"/>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29</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15313000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արտոֆիլ</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315"/>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30</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15331167</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Կանաչի</w:t>
            </w:r>
            <w:r>
              <w:rPr>
                <w:rFonts w:ascii="Arial LatArm" w:hAnsi="Arial LatArm"/>
                <w:sz w:val="20"/>
                <w:szCs w:val="20"/>
              </w:rPr>
              <w:t xml:space="preserve"> </w:t>
            </w:r>
            <w:r>
              <w:rPr>
                <w:rFonts w:ascii="Sylfaen" w:hAnsi="Sylfaen" w:cs="Sylfaen"/>
                <w:sz w:val="20"/>
                <w:szCs w:val="20"/>
              </w:rPr>
              <w:t>խառը</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45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31</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03221110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w:t>
            </w:r>
            <w:r>
              <w:rPr>
                <w:rFonts w:ascii="Sylfaen" w:hAnsi="Sylfaen" w:cs="Sylfaen"/>
                <w:sz w:val="20"/>
                <w:szCs w:val="20"/>
              </w:rPr>
              <w:t>ազար</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169"/>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32</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15331161</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Սոխ</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36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33</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03222128</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Ê</w:t>
            </w:r>
            <w:r>
              <w:rPr>
                <w:rFonts w:ascii="Sylfaen" w:hAnsi="Sylfaen" w:cs="Sylfaen"/>
                <w:sz w:val="20"/>
                <w:szCs w:val="20"/>
              </w:rPr>
              <w:t>նձոր</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36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34</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15331132</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Կանաչ</w:t>
            </w:r>
            <w:r>
              <w:rPr>
                <w:rFonts w:ascii="Arial LatArm" w:hAnsi="Arial LatArm"/>
                <w:sz w:val="20"/>
                <w:szCs w:val="20"/>
              </w:rPr>
              <w:t xml:space="preserve"> </w:t>
            </w:r>
            <w:r>
              <w:rPr>
                <w:rFonts w:ascii="Sylfaen" w:hAnsi="Sylfaen" w:cs="Sylfaen"/>
                <w:sz w:val="20"/>
                <w:szCs w:val="20"/>
              </w:rPr>
              <w:t>ոլոռ</w:t>
            </w:r>
            <w:r>
              <w:rPr>
                <w:rFonts w:ascii="Arial LatArm" w:hAnsi="Arial LatArm"/>
                <w:sz w:val="20"/>
                <w:szCs w:val="20"/>
              </w:rPr>
              <w:t xml:space="preserve"> </w:t>
            </w:r>
            <w:r>
              <w:rPr>
                <w:rFonts w:ascii="Sylfaen" w:hAnsi="Sylfaen" w:cs="Sylfaen"/>
                <w:sz w:val="20"/>
                <w:szCs w:val="20"/>
              </w:rPr>
              <w:t>պահածոյացված</w:t>
            </w:r>
          </w:p>
        </w:tc>
        <w:tc>
          <w:tcPr>
            <w:tcW w:w="567" w:type="dxa"/>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Tr="00DB2D48">
        <w:tblPrEx>
          <w:tblLook w:val="0000" w:firstRow="0" w:lastRow="0" w:firstColumn="0" w:lastColumn="0" w:noHBand="0" w:noVBand="0"/>
        </w:tblPrEx>
        <w:trPr>
          <w:trHeight w:val="36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35</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15872600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Սոդա</w:t>
            </w:r>
          </w:p>
        </w:tc>
        <w:tc>
          <w:tcPr>
            <w:tcW w:w="567" w:type="dxa"/>
          </w:tcPr>
          <w:p w:rsidR="00354678" w:rsidRDefault="00354678" w:rsidP="00354678">
            <w:pPr>
              <w:rPr>
                <w:rFonts w:ascii="GHEA Grapalat" w:hAnsi="GHEA Grapalat"/>
                <w:i/>
                <w:sz w:val="16"/>
                <w:szCs w:val="16"/>
              </w:rPr>
            </w:pPr>
          </w:p>
        </w:tc>
        <w:tc>
          <w:tcPr>
            <w:tcW w:w="624" w:type="dxa"/>
          </w:tcPr>
          <w:p w:rsidR="00354678" w:rsidRDefault="00354678" w:rsidP="00354678">
            <w:pPr>
              <w:jc w:val="center"/>
              <w:rPr>
                <w:rFonts w:ascii="GHEA Grapalat" w:hAnsi="GHEA Grapalat"/>
                <w:sz w:val="16"/>
                <w:szCs w:val="16"/>
                <w:lang w:val="pt-BR"/>
              </w:rPr>
            </w:pPr>
          </w:p>
        </w:tc>
        <w:tc>
          <w:tcPr>
            <w:tcW w:w="750" w:type="dxa"/>
          </w:tcPr>
          <w:p w:rsidR="00354678" w:rsidRDefault="00354678" w:rsidP="00354678">
            <w:pPr>
              <w:rPr>
                <w:rFonts w:ascii="GHEA Grapalat" w:hAnsi="GHEA Grapalat"/>
                <w:sz w:val="16"/>
                <w:szCs w:val="16"/>
                <w:lang w:val="pt-BR"/>
              </w:rPr>
            </w:pPr>
          </w:p>
        </w:tc>
        <w:tc>
          <w:tcPr>
            <w:tcW w:w="487" w:type="dxa"/>
          </w:tcPr>
          <w:p w:rsidR="00354678" w:rsidRDefault="00354678" w:rsidP="00354678">
            <w:pPr>
              <w:rPr>
                <w:rFonts w:ascii="GHEA Grapalat" w:hAnsi="GHEA Grapalat"/>
                <w:sz w:val="16"/>
                <w:szCs w:val="16"/>
                <w:lang w:val="pt-BR"/>
              </w:rPr>
            </w:pPr>
          </w:p>
        </w:tc>
        <w:tc>
          <w:tcPr>
            <w:tcW w:w="483" w:type="dxa"/>
            <w:gridSpan w:val="2"/>
          </w:tcPr>
          <w:p w:rsidR="00354678" w:rsidRDefault="00354678" w:rsidP="00354678">
            <w:pPr>
              <w:rPr>
                <w:rFonts w:ascii="GHEA Grapalat" w:hAnsi="GHEA Grapalat"/>
                <w:sz w:val="16"/>
                <w:szCs w:val="16"/>
                <w:lang w:val="pt-BR"/>
              </w:rPr>
            </w:pPr>
          </w:p>
        </w:tc>
        <w:tc>
          <w:tcPr>
            <w:tcW w:w="503" w:type="dxa"/>
            <w:gridSpan w:val="2"/>
          </w:tcPr>
          <w:p w:rsidR="00354678" w:rsidRDefault="00354678" w:rsidP="00354678">
            <w:pPr>
              <w:rPr>
                <w:rFonts w:ascii="GHEA Grapalat" w:hAnsi="GHEA Grapalat"/>
                <w:sz w:val="16"/>
                <w:szCs w:val="16"/>
                <w:lang w:val="pt-BR"/>
              </w:rPr>
            </w:pPr>
          </w:p>
        </w:tc>
        <w:tc>
          <w:tcPr>
            <w:tcW w:w="483" w:type="dxa"/>
            <w:gridSpan w:val="2"/>
          </w:tcPr>
          <w:p w:rsidR="00354678" w:rsidRDefault="00354678" w:rsidP="00354678">
            <w:pPr>
              <w:jc w:val="center"/>
              <w:rPr>
                <w:rFonts w:ascii="GHEA Grapalat" w:hAnsi="GHEA Grapalat"/>
                <w:sz w:val="16"/>
                <w:szCs w:val="16"/>
                <w:lang w:val="pt-BR"/>
              </w:rPr>
            </w:pPr>
          </w:p>
        </w:tc>
        <w:tc>
          <w:tcPr>
            <w:tcW w:w="781" w:type="dxa"/>
            <w:gridSpan w:val="2"/>
          </w:tcPr>
          <w:p w:rsidR="00354678" w:rsidRDefault="00354678" w:rsidP="00354678">
            <w:pPr>
              <w:jc w:val="center"/>
              <w:rPr>
                <w:rFonts w:ascii="GHEA Grapalat" w:hAnsi="GHEA Grapalat"/>
                <w:sz w:val="16"/>
                <w:szCs w:val="16"/>
                <w:lang w:val="pt-BR"/>
              </w:rPr>
            </w:pPr>
          </w:p>
        </w:tc>
        <w:tc>
          <w:tcPr>
            <w:tcW w:w="567" w:type="dxa"/>
          </w:tcPr>
          <w:p w:rsidR="00354678" w:rsidRDefault="00354678" w:rsidP="00354678">
            <w:pPr>
              <w:jc w:val="center"/>
              <w:rPr>
                <w:rFonts w:ascii="GHEA Grapalat" w:hAnsi="GHEA Grapalat"/>
                <w:sz w:val="16"/>
                <w:szCs w:val="16"/>
                <w:lang w:val="pt-BR"/>
              </w:rPr>
            </w:pPr>
          </w:p>
        </w:tc>
        <w:tc>
          <w:tcPr>
            <w:tcW w:w="708" w:type="dxa"/>
          </w:tcPr>
          <w:p w:rsidR="00354678" w:rsidRDefault="00354678" w:rsidP="00354678">
            <w:pPr>
              <w:rPr>
                <w:rFonts w:ascii="GHEA Grapalat" w:hAnsi="GHEA Grapalat"/>
                <w:sz w:val="16"/>
                <w:szCs w:val="16"/>
                <w:lang w:val="pt-BR"/>
              </w:rPr>
            </w:pPr>
          </w:p>
        </w:tc>
        <w:tc>
          <w:tcPr>
            <w:tcW w:w="851" w:type="dxa"/>
          </w:tcPr>
          <w:p w:rsidR="00354678" w:rsidRDefault="00354678" w:rsidP="00354678">
            <w:pPr>
              <w:jc w:val="center"/>
              <w:rPr>
                <w:rFonts w:ascii="GHEA Grapalat" w:hAnsi="GHEA Grapalat"/>
                <w:sz w:val="16"/>
                <w:szCs w:val="16"/>
                <w:lang w:val="pt-BR"/>
              </w:rPr>
            </w:pPr>
          </w:p>
        </w:tc>
        <w:tc>
          <w:tcPr>
            <w:tcW w:w="992" w:type="dxa"/>
          </w:tcPr>
          <w:p w:rsidR="00354678" w:rsidRDefault="00354678" w:rsidP="00354678">
            <w:pPr>
              <w:jc w:val="center"/>
              <w:rPr>
                <w:rFonts w:ascii="GHEA Grapalat" w:hAnsi="GHEA Grapalat"/>
                <w:sz w:val="16"/>
                <w:szCs w:val="16"/>
                <w:lang w:val="pt-BR"/>
              </w:rPr>
            </w:pPr>
          </w:p>
        </w:tc>
        <w:tc>
          <w:tcPr>
            <w:tcW w:w="709" w:type="dxa"/>
          </w:tcPr>
          <w:p w:rsidR="00354678" w:rsidRDefault="00354678" w:rsidP="00354678">
            <w:pPr>
              <w:rPr>
                <w:rFonts w:ascii="GHEA Grapalat" w:hAnsi="GHEA Grapalat"/>
                <w:sz w:val="16"/>
                <w:szCs w:val="16"/>
                <w:lang w:val="pt-BR"/>
              </w:rPr>
            </w:pP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36</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03222100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Բանան</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lastRenderedPageBreak/>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lastRenderedPageBreak/>
              <w:t>35</w:t>
            </w:r>
            <w:r w:rsidRPr="001D0CA2">
              <w:rPr>
                <w:rFonts w:ascii="GHEA Grapalat" w:hAnsi="GHEA Grapalat"/>
                <w:sz w:val="16"/>
                <w:szCs w:val="16"/>
                <w:lang w:val="pt-BR"/>
              </w:rPr>
              <w:lastRenderedPageBreak/>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lastRenderedPageBreak/>
              <w:t>40</w:t>
            </w:r>
            <w:r w:rsidRPr="001D0CA2">
              <w:rPr>
                <w:rFonts w:ascii="GHEA Grapalat" w:hAnsi="GHEA Grapalat"/>
                <w:sz w:val="16"/>
                <w:szCs w:val="16"/>
                <w:lang w:val="pt-BR"/>
              </w:rPr>
              <w:lastRenderedPageBreak/>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lastRenderedPageBreak/>
              <w:t>50</w:t>
            </w:r>
            <w:r w:rsidRPr="001D0CA2">
              <w:rPr>
                <w:rFonts w:ascii="GHEA Grapalat" w:hAnsi="GHEA Grapalat"/>
                <w:sz w:val="16"/>
                <w:szCs w:val="16"/>
                <w:lang w:val="pt-BR"/>
              </w:rPr>
              <w:lastRenderedPageBreak/>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lastRenderedPageBreak/>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lastRenderedPageBreak/>
              <w:t>37</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15841100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Կակաո</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38</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15871257</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Համեմունքներ</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39</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03221124</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Վարունգ</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40</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15331139</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Լոլիկ</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41</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15871256</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Պղպեղ</w:t>
            </w:r>
            <w:r>
              <w:rPr>
                <w:rFonts w:ascii="Arial LatArm" w:hAnsi="Arial LatArm"/>
                <w:sz w:val="20"/>
                <w:szCs w:val="20"/>
              </w:rPr>
              <w:t xml:space="preserve"> </w:t>
            </w:r>
            <w:r>
              <w:rPr>
                <w:rFonts w:ascii="Sylfaen" w:hAnsi="Sylfaen" w:cs="Sylfaen"/>
                <w:sz w:val="20"/>
                <w:szCs w:val="20"/>
              </w:rPr>
              <w:t>կարմիր</w:t>
            </w:r>
            <w:r>
              <w:rPr>
                <w:rFonts w:ascii="Arial LatArm" w:hAnsi="Arial LatArm"/>
                <w:sz w:val="20"/>
                <w:szCs w:val="20"/>
              </w:rPr>
              <w:t xml:space="preserve"> </w:t>
            </w:r>
            <w:r>
              <w:rPr>
                <w:rFonts w:ascii="Sylfaen" w:hAnsi="Sylfaen" w:cs="Sylfaen"/>
                <w:sz w:val="20"/>
                <w:szCs w:val="20"/>
              </w:rPr>
              <w:t>աղացած</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42</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15331170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Պղպեղ</w:t>
            </w:r>
            <w:r>
              <w:rPr>
                <w:rFonts w:ascii="Arial LatArm" w:hAnsi="Arial LatArm"/>
                <w:sz w:val="20"/>
                <w:szCs w:val="20"/>
              </w:rPr>
              <w:t xml:space="preserve"> </w:t>
            </w:r>
            <w:r>
              <w:rPr>
                <w:rFonts w:ascii="Sylfaen" w:hAnsi="Sylfaen" w:cs="Sylfaen"/>
                <w:sz w:val="20"/>
                <w:szCs w:val="20"/>
              </w:rPr>
              <w:t>կանաչ</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43</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15331163</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Բազուկ</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44</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03222113</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Չամիչ</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45</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15331185</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Եգիպտացորեն</w:t>
            </w:r>
            <w:r>
              <w:rPr>
                <w:rFonts w:ascii="Arial LatArm" w:hAnsi="Arial LatArm"/>
                <w:sz w:val="20"/>
                <w:szCs w:val="20"/>
              </w:rPr>
              <w:t xml:space="preserve"> </w:t>
            </w:r>
            <w:r>
              <w:rPr>
                <w:rFonts w:ascii="Sylfaen" w:hAnsi="Sylfaen" w:cs="Sylfaen"/>
                <w:sz w:val="20"/>
                <w:szCs w:val="20"/>
              </w:rPr>
              <w:t>պահածոյացված</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Pr="001D0CA2"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Pr="001D0CA2"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46</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15811130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Բուլկի</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p w:rsidR="00354678" w:rsidRDefault="00354678" w:rsidP="00354678">
            <w:pPr>
              <w:rPr>
                <w:rFonts w:ascii="GHEA Grapalat" w:hAnsi="GHEA Grapalat"/>
                <w:sz w:val="16"/>
                <w:szCs w:val="16"/>
                <w:lang w:val="pt-BR"/>
              </w:rPr>
            </w:pPr>
          </w:p>
          <w:p w:rsidR="00354678" w:rsidRDefault="00354678" w:rsidP="00354678">
            <w:pPr>
              <w:rPr>
                <w:rFonts w:ascii="GHEA Grapalat" w:hAnsi="GHEA Grapalat"/>
                <w:sz w:val="16"/>
                <w:szCs w:val="16"/>
                <w:lang w:val="pt-BR"/>
              </w:rPr>
            </w:pP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47</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15333100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î</w:t>
            </w:r>
            <w:r>
              <w:rPr>
                <w:rFonts w:ascii="Sylfaen" w:hAnsi="Sylfaen" w:cs="Sylfaen"/>
                <w:sz w:val="20"/>
                <w:szCs w:val="20"/>
              </w:rPr>
              <w:t>ոմատի</w:t>
            </w:r>
            <w:r>
              <w:rPr>
                <w:rFonts w:ascii="Arial LatArm" w:hAnsi="Arial LatArm"/>
                <w:sz w:val="20"/>
                <w:szCs w:val="20"/>
              </w:rPr>
              <w:t xml:space="preserve"> </w:t>
            </w:r>
            <w:r>
              <w:rPr>
                <w:rFonts w:ascii="Sylfaen" w:hAnsi="Sylfaen" w:cs="Sylfaen"/>
                <w:sz w:val="20"/>
                <w:szCs w:val="20"/>
              </w:rPr>
              <w:t>մածուկ</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p w:rsidR="00354678" w:rsidRDefault="00354678" w:rsidP="00354678">
            <w:pPr>
              <w:rPr>
                <w:rFonts w:ascii="GHEA Grapalat" w:hAnsi="GHEA Grapalat"/>
                <w:sz w:val="16"/>
                <w:szCs w:val="16"/>
                <w:lang w:val="pt-BR"/>
              </w:rPr>
            </w:pPr>
          </w:p>
          <w:p w:rsidR="00354678" w:rsidRDefault="00354678" w:rsidP="00354678">
            <w:pPr>
              <w:rPr>
                <w:rFonts w:ascii="GHEA Grapalat" w:hAnsi="GHEA Grapalat"/>
                <w:sz w:val="16"/>
                <w:szCs w:val="16"/>
                <w:lang w:val="pt-BR"/>
              </w:rPr>
            </w:pP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48</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03211600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Վարսակի</w:t>
            </w:r>
            <w:r>
              <w:rPr>
                <w:rFonts w:ascii="Arial LatArm" w:hAnsi="Arial LatArm"/>
                <w:sz w:val="20"/>
                <w:szCs w:val="20"/>
              </w:rPr>
              <w:t xml:space="preserve"> </w:t>
            </w:r>
            <w:r>
              <w:rPr>
                <w:rFonts w:ascii="Sylfaen" w:hAnsi="Sylfaen" w:cs="Sylfaen"/>
                <w:sz w:val="20"/>
                <w:szCs w:val="20"/>
              </w:rPr>
              <w:t>փաթիլներ</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p w:rsidR="00354678" w:rsidRDefault="00354678" w:rsidP="00354678">
            <w:pPr>
              <w:rPr>
                <w:rFonts w:ascii="GHEA Grapalat" w:hAnsi="GHEA Grapalat"/>
                <w:sz w:val="16"/>
                <w:szCs w:val="16"/>
                <w:lang w:val="pt-BR"/>
              </w:rPr>
            </w:pPr>
          </w:p>
          <w:p w:rsidR="00354678" w:rsidRDefault="00354678" w:rsidP="00354678">
            <w:pPr>
              <w:rPr>
                <w:rFonts w:ascii="GHEA Grapalat" w:hAnsi="GHEA Grapalat"/>
                <w:sz w:val="16"/>
                <w:szCs w:val="16"/>
                <w:lang w:val="pt-BR"/>
              </w:rPr>
            </w:pP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49</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03222121</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Մանդարին</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p w:rsidR="00354678" w:rsidRDefault="00354678" w:rsidP="00354678">
            <w:pPr>
              <w:rPr>
                <w:rFonts w:ascii="GHEA Grapalat" w:hAnsi="GHEA Grapalat"/>
                <w:sz w:val="16"/>
                <w:szCs w:val="16"/>
                <w:lang w:val="pt-BR"/>
              </w:rPr>
            </w:pPr>
          </w:p>
          <w:p w:rsidR="00354678" w:rsidRDefault="00354678" w:rsidP="00354678">
            <w:pPr>
              <w:rPr>
                <w:rFonts w:ascii="GHEA Grapalat" w:hAnsi="GHEA Grapalat"/>
                <w:sz w:val="16"/>
                <w:szCs w:val="16"/>
                <w:lang w:val="pt-BR"/>
              </w:rPr>
            </w:pP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50</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15331185</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Եգիպտացորենի</w:t>
            </w:r>
            <w:r>
              <w:rPr>
                <w:rFonts w:ascii="Arial LatArm" w:hAnsi="Arial LatArm"/>
                <w:sz w:val="20"/>
                <w:szCs w:val="20"/>
              </w:rPr>
              <w:t xml:space="preserve"> </w:t>
            </w:r>
            <w:r>
              <w:rPr>
                <w:rFonts w:ascii="Sylfaen" w:hAnsi="Sylfaen" w:cs="Sylfaen"/>
                <w:sz w:val="20"/>
                <w:szCs w:val="20"/>
              </w:rPr>
              <w:t>չոր</w:t>
            </w:r>
            <w:r>
              <w:rPr>
                <w:rFonts w:ascii="Arial LatArm" w:hAnsi="Arial LatArm"/>
                <w:sz w:val="20"/>
                <w:szCs w:val="20"/>
              </w:rPr>
              <w:t xml:space="preserve"> </w:t>
            </w:r>
            <w:r>
              <w:rPr>
                <w:rFonts w:ascii="Sylfaen" w:hAnsi="Sylfaen" w:cs="Sylfaen"/>
                <w:sz w:val="20"/>
                <w:szCs w:val="20"/>
              </w:rPr>
              <w:t>փաթիլներ</w:t>
            </w:r>
            <w:r>
              <w:rPr>
                <w:rFonts w:ascii="Arial LatArm" w:hAnsi="Arial LatArm"/>
                <w:sz w:val="20"/>
                <w:szCs w:val="20"/>
              </w:rPr>
              <w:t xml:space="preserve">   (</w:t>
            </w:r>
            <w:r>
              <w:rPr>
                <w:rFonts w:ascii="Calibri" w:hAnsi="Calibri" w:cs="Calibri"/>
                <w:sz w:val="20"/>
                <w:szCs w:val="20"/>
              </w:rPr>
              <w:t>хлопья</w:t>
            </w:r>
            <w:r>
              <w:rPr>
                <w:rFonts w:ascii="Arial LatArm" w:hAnsi="Arial LatArm"/>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p w:rsidR="00354678" w:rsidRDefault="00354678" w:rsidP="00354678">
            <w:pPr>
              <w:rPr>
                <w:rFonts w:ascii="GHEA Grapalat" w:hAnsi="GHEA Grapalat"/>
                <w:sz w:val="16"/>
                <w:szCs w:val="16"/>
                <w:lang w:val="pt-BR"/>
              </w:rPr>
            </w:pPr>
          </w:p>
          <w:p w:rsidR="00354678" w:rsidRDefault="00354678" w:rsidP="00354678">
            <w:pPr>
              <w:rPr>
                <w:rFonts w:ascii="GHEA Grapalat" w:hAnsi="GHEA Grapalat"/>
                <w:sz w:val="16"/>
                <w:szCs w:val="16"/>
                <w:lang w:val="pt-BR"/>
              </w:rPr>
            </w:pP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51</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03221126</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Հազար</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p w:rsidR="00354678" w:rsidRDefault="00354678" w:rsidP="00354678">
            <w:pPr>
              <w:rPr>
                <w:rFonts w:ascii="GHEA Grapalat" w:hAnsi="GHEA Grapalat"/>
                <w:sz w:val="16"/>
                <w:szCs w:val="16"/>
                <w:lang w:val="pt-BR"/>
              </w:rPr>
            </w:pPr>
          </w:p>
          <w:p w:rsidR="00354678" w:rsidRDefault="00354678" w:rsidP="00354678">
            <w:pPr>
              <w:rPr>
                <w:rFonts w:ascii="GHEA Grapalat" w:hAnsi="GHEA Grapalat"/>
                <w:sz w:val="16"/>
                <w:szCs w:val="16"/>
                <w:lang w:val="pt-BR"/>
              </w:rPr>
            </w:pP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52</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15542100</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Կաթնաշոռ</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p w:rsidR="00354678" w:rsidRDefault="00354678" w:rsidP="00354678">
            <w:pPr>
              <w:rPr>
                <w:rFonts w:ascii="GHEA Grapalat" w:hAnsi="GHEA Grapalat"/>
                <w:sz w:val="16"/>
                <w:szCs w:val="16"/>
                <w:lang w:val="pt-BR"/>
              </w:rPr>
            </w:pPr>
          </w:p>
          <w:p w:rsidR="00354678" w:rsidRDefault="00354678" w:rsidP="00354678">
            <w:pPr>
              <w:rPr>
                <w:rFonts w:ascii="GHEA Grapalat" w:hAnsi="GHEA Grapalat"/>
                <w:sz w:val="16"/>
                <w:szCs w:val="16"/>
                <w:lang w:val="pt-BR"/>
              </w:rPr>
            </w:pPr>
          </w:p>
        </w:tc>
      </w:tr>
      <w:tr w:rsidR="00354678" w:rsidRPr="001D0CA2" w:rsidTr="00DB2D48">
        <w:tblPrEx>
          <w:tblLook w:val="0000" w:firstRow="0" w:lastRow="0" w:firstColumn="0" w:lastColumn="0" w:noHBand="0" w:noVBand="0"/>
        </w:tblPrEx>
        <w:trPr>
          <w:trHeight w:val="330"/>
        </w:trPr>
        <w:tc>
          <w:tcPr>
            <w:tcW w:w="99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Calibri" w:hAnsi="Calibri"/>
                <w:color w:val="000000"/>
                <w:sz w:val="20"/>
                <w:szCs w:val="20"/>
              </w:rPr>
            </w:pPr>
            <w:r>
              <w:rPr>
                <w:rFonts w:ascii="Calibri" w:hAnsi="Calibri"/>
                <w:color w:val="000000"/>
                <w:sz w:val="20"/>
                <w:szCs w:val="20"/>
              </w:rPr>
              <w:t>53</w:t>
            </w:r>
          </w:p>
        </w:tc>
        <w:tc>
          <w:tcPr>
            <w:tcW w:w="1433"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Arial LatArm" w:hAnsi="Arial LatArm"/>
                <w:sz w:val="20"/>
                <w:szCs w:val="20"/>
              </w:rPr>
              <w:t>03221113</w:t>
            </w:r>
          </w:p>
        </w:tc>
        <w:tc>
          <w:tcPr>
            <w:tcW w:w="4095" w:type="dxa"/>
            <w:tcBorders>
              <w:top w:val="single" w:sz="4" w:space="0" w:color="auto"/>
              <w:left w:val="single" w:sz="4" w:space="0" w:color="auto"/>
              <w:bottom w:val="single" w:sz="4" w:space="0" w:color="auto"/>
              <w:right w:val="single" w:sz="4" w:space="0" w:color="auto"/>
            </w:tcBorders>
            <w:vAlign w:val="bottom"/>
          </w:tcPr>
          <w:p w:rsidR="00354678" w:rsidRDefault="00354678" w:rsidP="00354678">
            <w:pPr>
              <w:jc w:val="center"/>
              <w:rPr>
                <w:rFonts w:ascii="Arial LatArm" w:hAnsi="Arial LatArm"/>
                <w:sz w:val="20"/>
                <w:szCs w:val="20"/>
              </w:rPr>
            </w:pPr>
            <w:r>
              <w:rPr>
                <w:rFonts w:ascii="Sylfaen" w:hAnsi="Sylfaen" w:cs="Sylfaen"/>
                <w:sz w:val="20"/>
                <w:szCs w:val="20"/>
              </w:rPr>
              <w:t>Լոբի</w:t>
            </w:r>
            <w:r>
              <w:rPr>
                <w:rFonts w:ascii="Arial LatArm" w:hAnsi="Arial LatArm"/>
                <w:sz w:val="20"/>
                <w:szCs w:val="20"/>
              </w:rPr>
              <w:t xml:space="preserve"> </w:t>
            </w:r>
            <w:r>
              <w:rPr>
                <w:rFonts w:ascii="Sylfaen" w:hAnsi="Sylfaen" w:cs="Sylfaen"/>
                <w:sz w:val="20"/>
                <w:szCs w:val="20"/>
              </w:rPr>
              <w:t>հատիկավոր</w:t>
            </w:r>
          </w:p>
        </w:tc>
        <w:tc>
          <w:tcPr>
            <w:tcW w:w="567" w:type="dxa"/>
            <w:tcBorders>
              <w:top w:val="single" w:sz="4" w:space="0" w:color="auto"/>
              <w:left w:val="single" w:sz="4" w:space="0" w:color="auto"/>
              <w:bottom w:val="single" w:sz="4" w:space="0" w:color="auto"/>
              <w:right w:val="single" w:sz="4" w:space="0" w:color="auto"/>
            </w:tcBorders>
          </w:tcPr>
          <w:p w:rsidR="00354678" w:rsidRDefault="00354678" w:rsidP="00354678">
            <w:pPr>
              <w:rPr>
                <w:rFonts w:ascii="GHEA Grapalat" w:hAnsi="GHEA Grapalat"/>
                <w:i/>
                <w:sz w:val="16"/>
                <w:szCs w:val="16"/>
              </w:rPr>
            </w:pPr>
          </w:p>
        </w:tc>
        <w:tc>
          <w:tcPr>
            <w:tcW w:w="624"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w:t>
            </w:r>
            <w:r w:rsidRPr="001D0CA2">
              <w:rPr>
                <w:rFonts w:ascii="GHEA Grapalat" w:hAnsi="GHEA Grapalat"/>
                <w:sz w:val="16"/>
                <w:szCs w:val="16"/>
                <w:lang w:val="pt-BR"/>
              </w:rPr>
              <w:t xml:space="preserve"> %</w:t>
            </w:r>
          </w:p>
        </w:tc>
        <w:tc>
          <w:tcPr>
            <w:tcW w:w="750"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20</w:t>
            </w:r>
            <w:r w:rsidRPr="001D0CA2">
              <w:rPr>
                <w:rFonts w:ascii="GHEA Grapalat" w:hAnsi="GHEA Grapalat"/>
                <w:sz w:val="16"/>
                <w:szCs w:val="16"/>
                <w:lang w:val="pt-BR"/>
              </w:rPr>
              <w:t>%</w:t>
            </w:r>
          </w:p>
        </w:tc>
        <w:tc>
          <w:tcPr>
            <w:tcW w:w="487"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30</w:t>
            </w:r>
            <w:r w:rsidRPr="001D0CA2">
              <w:rPr>
                <w:rFonts w:ascii="GHEA Grapalat" w:hAnsi="GHEA Grapalat"/>
                <w:sz w:val="16"/>
                <w:szCs w:val="16"/>
                <w:lang w:val="pt-BR"/>
              </w:rPr>
              <w:t>%</w:t>
            </w:r>
          </w:p>
        </w:tc>
        <w:tc>
          <w:tcPr>
            <w:tcW w:w="48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35</w:t>
            </w:r>
            <w:r w:rsidRPr="001D0CA2">
              <w:rPr>
                <w:rFonts w:ascii="GHEA Grapalat" w:hAnsi="GHEA Grapalat"/>
                <w:sz w:val="16"/>
                <w:szCs w:val="16"/>
                <w:lang w:val="pt-BR"/>
              </w:rPr>
              <w:t>%</w:t>
            </w:r>
          </w:p>
        </w:tc>
        <w:tc>
          <w:tcPr>
            <w:tcW w:w="503" w:type="dxa"/>
            <w:gridSpan w:val="2"/>
          </w:tcPr>
          <w:p w:rsidR="00354678" w:rsidRDefault="00354678" w:rsidP="00354678">
            <w:pPr>
              <w:rPr>
                <w:rFonts w:ascii="GHEA Grapalat" w:hAnsi="GHEA Grapalat"/>
                <w:sz w:val="16"/>
                <w:szCs w:val="16"/>
                <w:lang w:val="pt-BR"/>
              </w:rPr>
            </w:pPr>
            <w:r>
              <w:rPr>
                <w:rFonts w:ascii="GHEA Grapalat" w:hAnsi="GHEA Grapalat"/>
                <w:sz w:val="16"/>
                <w:szCs w:val="16"/>
                <w:lang w:val="pt-BR"/>
              </w:rPr>
              <w:t>40</w:t>
            </w:r>
            <w:r w:rsidRPr="001D0CA2">
              <w:rPr>
                <w:rFonts w:ascii="GHEA Grapalat" w:hAnsi="GHEA Grapalat"/>
                <w:sz w:val="16"/>
                <w:szCs w:val="16"/>
                <w:lang w:val="pt-BR"/>
              </w:rPr>
              <w:t>%</w:t>
            </w:r>
          </w:p>
        </w:tc>
        <w:tc>
          <w:tcPr>
            <w:tcW w:w="483"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50</w:t>
            </w:r>
            <w:r w:rsidRPr="001D0CA2">
              <w:rPr>
                <w:rFonts w:ascii="GHEA Grapalat" w:hAnsi="GHEA Grapalat"/>
                <w:sz w:val="16"/>
                <w:szCs w:val="16"/>
                <w:lang w:val="pt-BR"/>
              </w:rPr>
              <w:t>%</w:t>
            </w:r>
          </w:p>
        </w:tc>
        <w:tc>
          <w:tcPr>
            <w:tcW w:w="781" w:type="dxa"/>
            <w:gridSpan w:val="2"/>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 %</w:t>
            </w:r>
          </w:p>
        </w:tc>
        <w:tc>
          <w:tcPr>
            <w:tcW w:w="567"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70</w:t>
            </w:r>
            <w:r w:rsidRPr="001D0CA2">
              <w:rPr>
                <w:rFonts w:ascii="GHEA Grapalat" w:hAnsi="GHEA Grapalat"/>
                <w:sz w:val="16"/>
                <w:szCs w:val="16"/>
                <w:lang w:val="pt-BR"/>
              </w:rPr>
              <w:t>%</w:t>
            </w:r>
          </w:p>
        </w:tc>
        <w:tc>
          <w:tcPr>
            <w:tcW w:w="708"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51"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992" w:type="dxa"/>
          </w:tcPr>
          <w:p w:rsidR="00354678" w:rsidRDefault="00354678" w:rsidP="00354678">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09" w:type="dxa"/>
          </w:tcPr>
          <w:p w:rsidR="00354678" w:rsidRDefault="00354678" w:rsidP="00354678">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p w:rsidR="00354678" w:rsidRDefault="00354678" w:rsidP="00354678">
            <w:pPr>
              <w:rPr>
                <w:rFonts w:ascii="GHEA Grapalat" w:hAnsi="GHEA Grapalat"/>
                <w:sz w:val="16"/>
                <w:szCs w:val="16"/>
                <w:lang w:val="pt-BR"/>
              </w:rPr>
            </w:pPr>
          </w:p>
          <w:p w:rsidR="00354678" w:rsidRDefault="00354678" w:rsidP="00354678">
            <w:pPr>
              <w:rPr>
                <w:rFonts w:ascii="GHEA Grapalat" w:hAnsi="GHEA Grapalat"/>
                <w:sz w:val="16"/>
                <w:szCs w:val="16"/>
                <w:lang w:val="pt-BR"/>
              </w:rPr>
            </w:pPr>
          </w:p>
        </w:tc>
      </w:tr>
    </w:tbl>
    <w:p w:rsidR="00DB2D48" w:rsidRDefault="00DB2D48" w:rsidP="002D44F5">
      <w:pPr>
        <w:rPr>
          <w:rFonts w:ascii="GHEA Grapalat" w:hAnsi="GHEA Grapalat"/>
          <w:i/>
          <w:sz w:val="18"/>
          <w:szCs w:val="18"/>
        </w:rPr>
      </w:pPr>
    </w:p>
    <w:p w:rsidR="002D44F5" w:rsidRPr="00A71D81" w:rsidRDefault="002D44F5" w:rsidP="002D44F5">
      <w:pPr>
        <w:rPr>
          <w:rFonts w:ascii="GHEA Grapalat" w:hAnsi="GHEA Grapalat"/>
          <w:i/>
          <w:sz w:val="18"/>
          <w:szCs w:val="18"/>
        </w:rPr>
      </w:pPr>
    </w:p>
    <w:p w:rsidR="002D44F5" w:rsidRPr="00A71D81" w:rsidRDefault="002D44F5" w:rsidP="002D44F5">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D44F5" w:rsidRPr="00A71D81" w:rsidRDefault="002D44F5" w:rsidP="002D44F5">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D44F5" w:rsidRPr="00A71D81" w:rsidRDefault="002D44F5" w:rsidP="002D44F5">
      <w:pPr>
        <w:jc w:val="center"/>
        <w:rPr>
          <w:rFonts w:ascii="GHEA Grapalat" w:hAnsi="GHEA Grapalat"/>
          <w:sz w:val="20"/>
          <w:lang w:val="es-ES"/>
        </w:rPr>
      </w:pPr>
    </w:p>
    <w:p w:rsidR="002D44F5" w:rsidRPr="00A71D81" w:rsidRDefault="002D44F5" w:rsidP="002D44F5">
      <w:pPr>
        <w:jc w:val="right"/>
        <w:rPr>
          <w:rFonts w:ascii="GHEA Grapalat" w:hAnsi="GHEA Grapalat"/>
          <w:sz w:val="20"/>
          <w:lang w:val="es-ES"/>
        </w:rPr>
      </w:pPr>
    </w:p>
    <w:tbl>
      <w:tblPr>
        <w:tblW w:w="10060" w:type="dxa"/>
        <w:jc w:val="center"/>
        <w:tblLayout w:type="fixed"/>
        <w:tblLook w:val="0000" w:firstRow="0" w:lastRow="0" w:firstColumn="0" w:lastColumn="0" w:noHBand="0" w:noVBand="0"/>
      </w:tblPr>
      <w:tblGrid>
        <w:gridCol w:w="4957"/>
        <w:gridCol w:w="760"/>
        <w:gridCol w:w="4343"/>
      </w:tblGrid>
      <w:tr w:rsidR="002D44F5" w:rsidRPr="00A71D81" w:rsidTr="00535C3B">
        <w:trPr>
          <w:jc w:val="center"/>
        </w:trPr>
        <w:tc>
          <w:tcPr>
            <w:tcW w:w="4957" w:type="dxa"/>
          </w:tcPr>
          <w:p w:rsidR="002D44F5" w:rsidRPr="00601D54" w:rsidRDefault="002D44F5" w:rsidP="00535C3B">
            <w:pPr>
              <w:jc w:val="center"/>
              <w:rPr>
                <w:rFonts w:ascii="Sylfaen" w:hAnsi="Sylfaen"/>
                <w:b/>
                <w:sz w:val="32"/>
                <w:szCs w:val="32"/>
                <w:lang w:val="hy-AM"/>
              </w:rPr>
            </w:pPr>
            <w:r w:rsidRPr="00601D54">
              <w:rPr>
                <w:rFonts w:ascii="Sylfaen" w:hAnsi="Sylfaen"/>
                <w:b/>
                <w:sz w:val="32"/>
                <w:szCs w:val="32"/>
                <w:lang w:val="hy-AM"/>
              </w:rPr>
              <w:t>Գնորդ</w:t>
            </w:r>
          </w:p>
          <w:p w:rsidR="00535C3B" w:rsidRPr="005359E3" w:rsidRDefault="00535C3B" w:rsidP="00535C3B">
            <w:pPr>
              <w:jc w:val="center"/>
              <w:rPr>
                <w:rFonts w:ascii="Sylfaen" w:hAnsi="Sylfaen"/>
                <w:sz w:val="20"/>
                <w:szCs w:val="20"/>
                <w:lang w:val="hy-AM"/>
              </w:rPr>
            </w:pPr>
            <w:r w:rsidRPr="005359E3">
              <w:rPr>
                <w:rFonts w:ascii="Sylfaen" w:hAnsi="Sylfaen"/>
                <w:sz w:val="20"/>
                <w:szCs w:val="20"/>
                <w:lang w:val="hy-AM"/>
              </w:rPr>
              <w:t>&lt;&lt; Գոռավանի Գոռ ՆՈՒՀ&gt;&gt; ՀՈԱԿ</w:t>
            </w:r>
          </w:p>
          <w:p w:rsidR="00535C3B" w:rsidRPr="00535C3B" w:rsidRDefault="00535C3B" w:rsidP="00535C3B">
            <w:pPr>
              <w:jc w:val="center"/>
              <w:rPr>
                <w:rFonts w:ascii="Sylfaen" w:hAnsi="Sylfaen"/>
                <w:sz w:val="20"/>
                <w:szCs w:val="20"/>
                <w:lang w:val="es-ES"/>
              </w:rPr>
            </w:pPr>
            <w:r w:rsidRPr="005359E3">
              <w:rPr>
                <w:rFonts w:ascii="Sylfaen" w:hAnsi="Sylfaen"/>
                <w:sz w:val="20"/>
                <w:szCs w:val="20"/>
                <w:lang w:val="hy-AM"/>
              </w:rPr>
              <w:t>գ.</w:t>
            </w:r>
            <w:r w:rsidRPr="00535C3B">
              <w:rPr>
                <w:rFonts w:ascii="Sylfaen" w:hAnsi="Sylfaen"/>
                <w:sz w:val="20"/>
                <w:szCs w:val="20"/>
                <w:lang w:val="es-ES"/>
              </w:rPr>
              <w:t xml:space="preserve"> </w:t>
            </w:r>
            <w:r w:rsidRPr="005359E3">
              <w:rPr>
                <w:rFonts w:ascii="Sylfaen" w:hAnsi="Sylfaen"/>
                <w:sz w:val="20"/>
                <w:szCs w:val="20"/>
                <w:lang w:val="ru-RU"/>
              </w:rPr>
              <w:t>Գոռավան</w:t>
            </w:r>
            <w:r w:rsidRPr="005359E3">
              <w:rPr>
                <w:rFonts w:ascii="Sylfaen" w:hAnsi="Sylfaen"/>
                <w:sz w:val="20"/>
                <w:szCs w:val="20"/>
                <w:lang w:val="hy-AM"/>
              </w:rPr>
              <w:t xml:space="preserve">  </w:t>
            </w:r>
            <w:r w:rsidRPr="005359E3">
              <w:rPr>
                <w:rFonts w:ascii="Sylfaen" w:hAnsi="Sylfaen"/>
                <w:sz w:val="20"/>
                <w:szCs w:val="20"/>
                <w:lang w:val="ru-RU"/>
              </w:rPr>
              <w:t>Գ</w:t>
            </w:r>
            <w:r w:rsidRPr="00535C3B">
              <w:rPr>
                <w:rFonts w:ascii="Sylfaen" w:hAnsi="Sylfaen"/>
                <w:sz w:val="20"/>
                <w:szCs w:val="20"/>
                <w:lang w:val="es-ES"/>
              </w:rPr>
              <w:t xml:space="preserve">. </w:t>
            </w:r>
            <w:r w:rsidRPr="005359E3">
              <w:rPr>
                <w:rFonts w:ascii="Sylfaen" w:hAnsi="Sylfaen"/>
                <w:sz w:val="20"/>
                <w:szCs w:val="20"/>
                <w:lang w:val="ru-RU"/>
              </w:rPr>
              <w:t>Մարզպետունի</w:t>
            </w:r>
            <w:r w:rsidRPr="00535C3B">
              <w:rPr>
                <w:rFonts w:ascii="Sylfaen" w:hAnsi="Sylfaen"/>
                <w:sz w:val="20"/>
                <w:szCs w:val="20"/>
                <w:lang w:val="es-ES"/>
              </w:rPr>
              <w:t xml:space="preserve"> 7</w:t>
            </w:r>
          </w:p>
          <w:p w:rsidR="00535C3B" w:rsidRPr="005359E3" w:rsidRDefault="00535C3B" w:rsidP="00535C3B">
            <w:pPr>
              <w:jc w:val="center"/>
              <w:rPr>
                <w:rFonts w:ascii="Sylfaen" w:hAnsi="Sylfaen"/>
                <w:sz w:val="20"/>
                <w:szCs w:val="20"/>
                <w:lang w:val="hy-AM"/>
              </w:rPr>
            </w:pPr>
            <w:r w:rsidRPr="005359E3">
              <w:rPr>
                <w:rFonts w:ascii="Sylfaen" w:hAnsi="Sylfaen"/>
                <w:sz w:val="20"/>
                <w:szCs w:val="20"/>
                <w:lang w:val="hy-AM"/>
              </w:rPr>
              <w:t>ԱԿԲԱ ԲԱՆԿ ՓԲԸ   Վեդի մասնաճյուղ</w:t>
            </w:r>
          </w:p>
          <w:p w:rsidR="00535C3B" w:rsidRPr="005359E3" w:rsidRDefault="00535C3B" w:rsidP="00535C3B">
            <w:pPr>
              <w:jc w:val="center"/>
              <w:rPr>
                <w:rFonts w:ascii="Sylfaen" w:hAnsi="Sylfaen"/>
                <w:sz w:val="20"/>
                <w:szCs w:val="20"/>
                <w:lang w:val="hy-AM"/>
              </w:rPr>
            </w:pPr>
            <w:r w:rsidRPr="005359E3">
              <w:rPr>
                <w:rFonts w:ascii="Sylfaen" w:hAnsi="Sylfaen"/>
                <w:sz w:val="20"/>
                <w:szCs w:val="20"/>
                <w:lang w:val="hy-AM"/>
              </w:rPr>
              <w:t>Հ/Հ  220121660066000</w:t>
            </w:r>
          </w:p>
          <w:p w:rsidR="00535C3B" w:rsidRPr="005359E3" w:rsidRDefault="00535C3B" w:rsidP="00535C3B">
            <w:pPr>
              <w:jc w:val="center"/>
              <w:rPr>
                <w:rFonts w:ascii="Sylfaen" w:hAnsi="Sylfaen"/>
                <w:sz w:val="20"/>
                <w:szCs w:val="20"/>
                <w:lang w:val="hy-AM"/>
              </w:rPr>
            </w:pPr>
            <w:r w:rsidRPr="005359E3">
              <w:rPr>
                <w:rFonts w:ascii="Sylfaen" w:hAnsi="Sylfaen"/>
                <w:sz w:val="20"/>
                <w:szCs w:val="20"/>
                <w:lang w:val="hy-AM"/>
              </w:rPr>
              <w:t>ՀՎՀՀ  04111684</w:t>
            </w:r>
          </w:p>
          <w:p w:rsidR="00535C3B" w:rsidRPr="005359E3" w:rsidRDefault="00535C3B" w:rsidP="00535C3B">
            <w:pPr>
              <w:jc w:val="center"/>
              <w:rPr>
                <w:rFonts w:ascii="Sylfaen" w:hAnsi="Sylfaen"/>
                <w:sz w:val="20"/>
                <w:szCs w:val="20"/>
                <w:lang w:val="hy-AM"/>
              </w:rPr>
            </w:pPr>
            <w:r w:rsidRPr="005359E3">
              <w:rPr>
                <w:rFonts w:ascii="Sylfaen" w:hAnsi="Sylfaen"/>
                <w:sz w:val="20"/>
                <w:szCs w:val="20"/>
                <w:lang w:val="hy-AM"/>
              </w:rPr>
              <w:t>Տնօրեն `   Մ. Պ</w:t>
            </w:r>
            <w:r w:rsidRPr="005359E3">
              <w:rPr>
                <w:rFonts w:ascii="Sylfaen" w:hAnsi="Sylfaen"/>
                <w:sz w:val="20"/>
                <w:szCs w:val="20"/>
                <w:lang w:val="ru-RU"/>
              </w:rPr>
              <w:t>ետրոս</w:t>
            </w:r>
            <w:r w:rsidRPr="005359E3">
              <w:rPr>
                <w:rFonts w:ascii="Sylfaen" w:hAnsi="Sylfaen"/>
                <w:sz w:val="20"/>
                <w:szCs w:val="20"/>
                <w:lang w:val="hy-AM"/>
              </w:rPr>
              <w:t>յան</w:t>
            </w:r>
          </w:p>
          <w:p w:rsidR="002D44F5" w:rsidRDefault="002D44F5" w:rsidP="002D44F5">
            <w:pPr>
              <w:rPr>
                <w:rFonts w:ascii="Sylfaen" w:hAnsi="Sylfaen"/>
                <w:lang w:val="hy-AM"/>
              </w:rPr>
            </w:pPr>
          </w:p>
          <w:p w:rsidR="002D44F5" w:rsidRDefault="002D44F5" w:rsidP="002D44F5">
            <w:pPr>
              <w:rPr>
                <w:rFonts w:ascii="Sylfaen" w:hAnsi="Sylfaen"/>
                <w:lang w:val="hy-AM"/>
              </w:rPr>
            </w:pPr>
            <w:r>
              <w:rPr>
                <w:rFonts w:ascii="Sylfaen" w:hAnsi="Sylfaen"/>
                <w:lang w:val="hy-AM"/>
              </w:rPr>
              <w:t>-----------------------------------------</w:t>
            </w:r>
          </w:p>
          <w:p w:rsidR="002D44F5" w:rsidRPr="005E7A9D" w:rsidRDefault="002D44F5" w:rsidP="002D44F5">
            <w:pPr>
              <w:jc w:val="center"/>
              <w:rPr>
                <w:rFonts w:ascii="GHEA Grapalat" w:hAnsi="GHEA Grapalat"/>
                <w:sz w:val="18"/>
                <w:szCs w:val="18"/>
                <w:lang w:val="nb-NO"/>
              </w:rPr>
            </w:pPr>
          </w:p>
        </w:tc>
        <w:tc>
          <w:tcPr>
            <w:tcW w:w="760" w:type="dxa"/>
          </w:tcPr>
          <w:p w:rsidR="002D44F5" w:rsidRPr="005E7A9D" w:rsidRDefault="002D44F5" w:rsidP="002D44F5">
            <w:pPr>
              <w:jc w:val="center"/>
              <w:rPr>
                <w:rFonts w:ascii="GHEA Grapalat" w:hAnsi="GHEA Grapalat"/>
                <w:lang w:val="nb-NO"/>
              </w:rPr>
            </w:pPr>
          </w:p>
        </w:tc>
        <w:tc>
          <w:tcPr>
            <w:tcW w:w="4343" w:type="dxa"/>
          </w:tcPr>
          <w:p w:rsidR="002D44F5" w:rsidRPr="00A71D81" w:rsidRDefault="002D44F5" w:rsidP="002D44F5">
            <w:pPr>
              <w:jc w:val="center"/>
              <w:rPr>
                <w:rFonts w:ascii="GHEA Grapalat" w:hAnsi="GHEA Grapalat" w:cs="Sylfaen"/>
                <w:b/>
                <w:bCs/>
                <w:lang w:val="ru-RU"/>
              </w:rPr>
            </w:pPr>
            <w:r w:rsidRPr="00A71D81">
              <w:rPr>
                <w:rFonts w:ascii="GHEA Grapalat" w:hAnsi="GHEA Grapalat" w:cs="Sylfaen"/>
                <w:b/>
                <w:bCs/>
                <w:lang w:val="pt-BR"/>
              </w:rPr>
              <w:t>ՎԱՃԱՌՈՂ</w:t>
            </w:r>
          </w:p>
          <w:p w:rsidR="002D44F5" w:rsidRPr="00A71D81" w:rsidRDefault="002D44F5" w:rsidP="002D44F5">
            <w:pPr>
              <w:jc w:val="center"/>
              <w:rPr>
                <w:rFonts w:ascii="GHEA Grapalat" w:hAnsi="GHEA Grapalat"/>
                <w:lang w:val="ru-RU"/>
              </w:rPr>
            </w:pPr>
          </w:p>
          <w:p w:rsidR="002D44F5" w:rsidRPr="00A71D81" w:rsidRDefault="002D44F5" w:rsidP="002D44F5">
            <w:pPr>
              <w:jc w:val="center"/>
              <w:rPr>
                <w:rFonts w:ascii="GHEA Grapalat" w:hAnsi="GHEA Grapalat"/>
                <w:lang w:val="ru-RU"/>
              </w:rPr>
            </w:pPr>
          </w:p>
          <w:p w:rsidR="002D44F5" w:rsidRPr="00A71D81" w:rsidRDefault="002D44F5" w:rsidP="002D44F5">
            <w:pPr>
              <w:jc w:val="center"/>
              <w:rPr>
                <w:rFonts w:ascii="GHEA Grapalat" w:hAnsi="GHEA Grapalat"/>
                <w:lang w:val="ru-RU"/>
              </w:rPr>
            </w:pPr>
            <w:r w:rsidRPr="00A71D81">
              <w:rPr>
                <w:rFonts w:ascii="GHEA Grapalat" w:hAnsi="GHEA Grapalat"/>
                <w:lang w:val="ru-RU"/>
              </w:rPr>
              <w:t>---------------------------------</w:t>
            </w:r>
          </w:p>
          <w:p w:rsidR="002D44F5" w:rsidRPr="00A71D81" w:rsidRDefault="002D44F5" w:rsidP="002D44F5">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2D44F5" w:rsidRPr="00A71D81" w:rsidRDefault="002D44F5" w:rsidP="002D44F5">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right"/>
        <w:rPr>
          <w:rFonts w:ascii="GHEA Grapalat" w:hAnsi="GHEA Grapalat"/>
          <w:sz w:val="20"/>
        </w:rPr>
      </w:pPr>
    </w:p>
    <w:p w:rsidR="00071D1C" w:rsidRPr="00A71D81" w:rsidRDefault="00071D1C" w:rsidP="00EF3662">
      <w:pPr>
        <w:rPr>
          <w:rFonts w:ascii="GHEA Grapalat" w:hAnsi="GHEA Grapalat"/>
          <w:sz w:val="20"/>
          <w:lang w:val="ru-RU"/>
        </w:rPr>
        <w:sectPr w:rsidR="00071D1C" w:rsidRPr="00A71D81" w:rsidSect="00FC3A94">
          <w:footnotePr>
            <w:pos w:val="beneathText"/>
          </w:footnotePr>
          <w:pgSz w:w="16838" w:h="11906" w:orient="landscape" w:code="9"/>
          <w:pgMar w:top="662" w:right="533" w:bottom="90"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18"/>
        <w:gridCol w:w="5132"/>
      </w:tblGrid>
      <w:tr w:rsidR="0038400D" w:rsidRPr="002D592D" w:rsidTr="007A2020">
        <w:trPr>
          <w:tblCellSpacing w:w="7" w:type="dxa"/>
          <w:jc w:val="center"/>
        </w:trPr>
        <w:tc>
          <w:tcPr>
            <w:tcW w:w="0" w:type="auto"/>
            <w:vAlign w:val="center"/>
          </w:tcPr>
          <w:p w:rsidR="0038400D" w:rsidRPr="00A71D81" w:rsidRDefault="00E7797C"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Պայմանագրիկողմ</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ՊԱՅՄԱՆԱԳՐԻԿԱՄԴՐԱՄԻՄԱՍԻ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xml:space="preserve">«      » «              »20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Պայմանագրիկնքմանամսաթիվը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Պատվիրատունև</w:t>
      </w:r>
      <w:r w:rsidRPr="00A71D81">
        <w:rPr>
          <w:rFonts w:ascii="GHEA Grapalat" w:hAnsi="GHEA Grapalat"/>
          <w:color w:val="000000"/>
          <w:sz w:val="21"/>
          <w:szCs w:val="21"/>
        </w:rPr>
        <w:t>Պայմանագրիկողմը՝</w:t>
      </w:r>
      <w:r w:rsidRPr="00A71D81">
        <w:rPr>
          <w:rFonts w:ascii="GHEA Grapalat" w:hAnsi="GHEA Grapalat"/>
          <w:color w:val="000000"/>
          <w:sz w:val="21"/>
          <w:szCs w:val="21"/>
          <w:lang w:val="hy-AM"/>
        </w:rPr>
        <w:t xml:space="preserve">հիմք ընդունելովպայմանագրի կատարման վերաբերյալ «   » «       » 20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Պայմանագրիշրջանակներում</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մատակարարելէհետևյալապրանքները՝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արձանագրությաներկկողմ</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rPr>
        <w:t>հաշիվապրանքագիրըև</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F80C42" w:rsidRDefault="00071D1C" w:rsidP="00EF3662">
      <w:pPr>
        <w:jc w:val="right"/>
        <w:rPr>
          <w:rFonts w:ascii="GHEA Grapalat" w:hAnsi="GHEA Grapalat" w:cs="Sylfaen"/>
          <w:i/>
          <w:sz w:val="20"/>
          <w:lang w:val="pt-BR"/>
        </w:rPr>
      </w:pPr>
      <w:r w:rsidRPr="00A71D81">
        <w:rPr>
          <w:rFonts w:ascii="GHEA Grapalat" w:hAnsi="GHEA Grapalat" w:cs="Sylfaen"/>
          <w:i/>
          <w:sz w:val="20"/>
          <w:lang w:val="pt-BR"/>
        </w:rPr>
        <w:t>Հավելված</w:t>
      </w:r>
      <w:r w:rsidR="00D320A2" w:rsidRPr="00F80C42">
        <w:rPr>
          <w:rFonts w:ascii="GHEA Grapalat" w:hAnsi="GHEA Grapalat" w:cs="Sylfaen"/>
          <w:i/>
          <w:sz w:val="20"/>
          <w:lang w:val="pt-BR"/>
        </w:rPr>
        <w:t>3</w:t>
      </w:r>
      <w:r w:rsidRPr="00F80C42">
        <w:rPr>
          <w:rFonts w:ascii="GHEA Grapalat" w:hAnsi="GHEA Grapalat" w:cs="Sylfaen"/>
          <w:i/>
          <w:sz w:val="20"/>
          <w:lang w:val="pt-BR"/>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F80C42" w:rsidRDefault="00071D1C" w:rsidP="00EF3662">
      <w:pPr>
        <w:tabs>
          <w:tab w:val="left" w:pos="360"/>
          <w:tab w:val="left" w:pos="540"/>
        </w:tabs>
        <w:jc w:val="center"/>
        <w:rPr>
          <w:rFonts w:ascii="Sylfaen" w:hAnsi="Sylfaen" w:cs="Sylfaen"/>
          <w:b/>
          <w:bCs/>
          <w:lang w:val="pt-BR"/>
        </w:rPr>
      </w:pPr>
    </w:p>
    <w:p w:rsidR="00071D1C" w:rsidRPr="00F80C42" w:rsidRDefault="00071D1C" w:rsidP="00EF3662">
      <w:pPr>
        <w:tabs>
          <w:tab w:val="left" w:pos="360"/>
          <w:tab w:val="left" w:pos="540"/>
        </w:tabs>
        <w:jc w:val="center"/>
        <w:rPr>
          <w:rFonts w:ascii="Sylfaen" w:hAnsi="Sylfaen" w:cs="Sylfaen"/>
          <w:b/>
          <w:bCs/>
          <w:lang w:val="pt-BR"/>
        </w:rPr>
      </w:pPr>
    </w:p>
    <w:p w:rsidR="00071D1C" w:rsidRPr="00F80C42" w:rsidRDefault="00071D1C" w:rsidP="00EF3662">
      <w:pPr>
        <w:ind w:left="-142" w:firstLine="142"/>
        <w:jc w:val="center"/>
        <w:rPr>
          <w:rFonts w:ascii="GHEA Grapalat" w:hAnsi="GHEA Grapalat" w:cs="Sylfaen"/>
          <w:lang w:val="pt-BR"/>
        </w:rPr>
      </w:pPr>
    </w:p>
    <w:p w:rsidR="00071D1C" w:rsidRPr="00F80C42" w:rsidRDefault="00071D1C" w:rsidP="00EF3662">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80C42">
        <w:rPr>
          <w:rFonts w:ascii="GHEA Grapalat" w:hAnsi="GHEA Grapalat" w:cs="Sylfaen"/>
          <w:bCs/>
          <w:sz w:val="18"/>
          <w:szCs w:val="18"/>
          <w:lang w:val="pt-BR"/>
        </w:rPr>
        <w:t xml:space="preserve">    N</w:t>
      </w:r>
      <w:r w:rsidR="000F494F" w:rsidRPr="00F80C42">
        <w:rPr>
          <w:rFonts w:ascii="GHEA Grapalat" w:hAnsi="GHEA Grapalat" w:cs="Sylfaen"/>
          <w:bCs/>
          <w:sz w:val="18"/>
          <w:szCs w:val="18"/>
          <w:u w:val="single"/>
          <w:lang w:val="pt-BR"/>
        </w:rPr>
        <w:tab/>
      </w:r>
    </w:p>
    <w:p w:rsidR="00071D1C" w:rsidRPr="00F80C42" w:rsidRDefault="00071D1C" w:rsidP="00EF3662">
      <w:pPr>
        <w:tabs>
          <w:tab w:val="left" w:pos="360"/>
          <w:tab w:val="left" w:pos="540"/>
          <w:tab w:val="left" w:pos="2250"/>
        </w:tabs>
        <w:jc w:val="center"/>
        <w:rPr>
          <w:rFonts w:ascii="GHEA Grapalat" w:hAnsi="GHEA Grapalat" w:cs="Sylfaen"/>
          <w:bCs/>
          <w:sz w:val="18"/>
          <w:szCs w:val="18"/>
          <w:lang w:val="pt-BR"/>
        </w:rPr>
      </w:pPr>
      <w:r w:rsidRPr="00A71D81">
        <w:rPr>
          <w:rFonts w:ascii="GHEA Grapalat" w:hAnsi="GHEA Grapalat" w:cs="Sylfaen"/>
          <w:bCs/>
          <w:sz w:val="18"/>
          <w:szCs w:val="18"/>
        </w:rPr>
        <w:t>պայմանագրի</w:t>
      </w:r>
      <w:r w:rsidRPr="00F80C42">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F80C42">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F80C42">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F80C42">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F80C42">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F80C42">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F80C42">
        <w:rPr>
          <w:rFonts w:ascii="GHEA Grapalat" w:hAnsi="GHEA Grapalat" w:cs="Sylfaen"/>
          <w:bCs/>
          <w:sz w:val="18"/>
          <w:szCs w:val="18"/>
          <w:lang w:val="pt-BR"/>
        </w:rPr>
        <w:t xml:space="preserve">                                                                                                                               </w:t>
      </w:r>
    </w:p>
    <w:p w:rsidR="00071D1C" w:rsidRPr="00F80C42" w:rsidRDefault="00071D1C" w:rsidP="00EF3662">
      <w:pPr>
        <w:jc w:val="center"/>
        <w:rPr>
          <w:rFonts w:ascii="GHEA Grapalat" w:hAnsi="GHEA Grapalat" w:cs="Sylfaen"/>
          <w:b/>
          <w:bCs/>
          <w:sz w:val="18"/>
          <w:szCs w:val="18"/>
          <w:lang w:val="pt-BR"/>
        </w:rPr>
      </w:pPr>
    </w:p>
    <w:p w:rsidR="00071D1C" w:rsidRPr="00F80C42" w:rsidRDefault="00071D1C" w:rsidP="00EF3662">
      <w:pPr>
        <w:tabs>
          <w:tab w:val="left" w:pos="360"/>
          <w:tab w:val="left" w:pos="540"/>
        </w:tabs>
        <w:rPr>
          <w:rFonts w:ascii="GHEA Grapalat" w:hAnsi="GHEA Grapalat" w:cs="Sylfaen"/>
          <w:sz w:val="18"/>
          <w:szCs w:val="22"/>
          <w:lang w:val="pt-BR"/>
        </w:rPr>
      </w:pPr>
    </w:p>
    <w:p w:rsidR="000F494F" w:rsidRPr="00550608" w:rsidRDefault="00071D1C" w:rsidP="000F494F">
      <w:pPr>
        <w:tabs>
          <w:tab w:val="left" w:pos="360"/>
          <w:tab w:val="left" w:pos="540"/>
        </w:tabs>
        <w:ind w:left="-540" w:firstLine="180"/>
        <w:jc w:val="both"/>
        <w:rPr>
          <w:rFonts w:ascii="GHEA Grapalat" w:hAnsi="GHEA Grapalat" w:cs="Sylfaen"/>
          <w:sz w:val="20"/>
          <w:lang w:val="pt-BR"/>
        </w:rPr>
      </w:pPr>
      <w:r w:rsidRPr="00F80C42">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550608">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550608">
        <w:rPr>
          <w:rFonts w:ascii="GHEA Grapalat" w:hAnsi="GHEA Grapalat" w:cs="Sylfaen"/>
          <w:sz w:val="20"/>
          <w:u w:val="single"/>
          <w:lang w:val="pt-BR"/>
        </w:rPr>
        <w:tab/>
      </w:r>
      <w:r w:rsidR="000F494F" w:rsidRPr="00550608">
        <w:rPr>
          <w:rFonts w:ascii="GHEA Grapalat" w:hAnsi="GHEA Grapalat" w:cs="Sylfaen"/>
          <w:sz w:val="20"/>
          <w:u w:val="single"/>
          <w:lang w:val="pt-BR"/>
        </w:rPr>
        <w:tab/>
      </w:r>
      <w:r w:rsidR="000F494F" w:rsidRPr="00550608">
        <w:rPr>
          <w:rFonts w:ascii="GHEA Grapalat" w:hAnsi="GHEA Grapalat" w:cs="Sylfaen"/>
          <w:sz w:val="20"/>
          <w:lang w:val="pt-BR"/>
        </w:rPr>
        <w:t>-</w:t>
      </w:r>
      <w:r w:rsidRPr="00A71D81">
        <w:rPr>
          <w:rFonts w:ascii="GHEA Grapalat" w:hAnsi="GHEA Grapalat" w:cs="Sylfaen"/>
          <w:sz w:val="20"/>
        </w:rPr>
        <w:t>ի</w:t>
      </w:r>
      <w:r w:rsidRPr="00550608">
        <w:rPr>
          <w:rFonts w:ascii="GHEA Grapalat" w:hAnsi="GHEA Grapalat" w:cs="Sylfaen"/>
          <w:sz w:val="20"/>
          <w:lang w:val="pt-BR"/>
        </w:rPr>
        <w:t xml:space="preserve"> (</w:t>
      </w:r>
      <w:r w:rsidRPr="00A71D81">
        <w:rPr>
          <w:rFonts w:ascii="GHEA Grapalat" w:hAnsi="GHEA Grapalat" w:cs="Sylfaen"/>
          <w:sz w:val="20"/>
        </w:rPr>
        <w:t>այսուհետ</w:t>
      </w:r>
      <w:r w:rsidRPr="00550608">
        <w:rPr>
          <w:rFonts w:ascii="GHEA Grapalat" w:hAnsi="GHEA Grapalat" w:cs="Sylfaen"/>
          <w:sz w:val="20"/>
          <w:lang w:val="pt-BR"/>
        </w:rPr>
        <w:t xml:space="preserve">` </w:t>
      </w:r>
      <w:r w:rsidRPr="00A71D81">
        <w:rPr>
          <w:rFonts w:ascii="GHEA Grapalat" w:hAnsi="GHEA Grapalat" w:cs="Sylfaen"/>
          <w:sz w:val="20"/>
        </w:rPr>
        <w:t>Գնորդ</w:t>
      </w:r>
      <w:r w:rsidRPr="00550608">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550608">
        <w:rPr>
          <w:rFonts w:ascii="GHEA Grapalat" w:hAnsi="GHEA Grapalat" w:cs="Sylfaen"/>
          <w:sz w:val="20"/>
          <w:u w:val="single"/>
          <w:lang w:val="pt-BR"/>
        </w:rPr>
        <w:tab/>
      </w:r>
      <w:r w:rsidR="000F494F" w:rsidRPr="00550608">
        <w:rPr>
          <w:rFonts w:ascii="GHEA Grapalat" w:hAnsi="GHEA Grapalat" w:cs="Sylfaen"/>
          <w:sz w:val="20"/>
          <w:u w:val="single"/>
          <w:lang w:val="pt-BR"/>
        </w:rPr>
        <w:tab/>
      </w:r>
      <w:r w:rsidR="000F494F" w:rsidRPr="00550608">
        <w:rPr>
          <w:rFonts w:ascii="GHEA Grapalat" w:hAnsi="GHEA Grapalat" w:cs="Sylfaen"/>
          <w:sz w:val="20"/>
          <w:u w:val="single"/>
          <w:lang w:val="pt-BR"/>
        </w:rPr>
        <w:tab/>
      </w:r>
      <w:r w:rsidR="000F494F" w:rsidRPr="00550608">
        <w:rPr>
          <w:rFonts w:ascii="GHEA Grapalat" w:hAnsi="GHEA Grapalat" w:cs="Sylfaen"/>
          <w:sz w:val="20"/>
          <w:u w:val="single"/>
          <w:lang w:val="pt-BR"/>
        </w:rPr>
        <w:tab/>
      </w:r>
    </w:p>
    <w:p w:rsidR="00071D1C" w:rsidRPr="00550608" w:rsidRDefault="000F494F" w:rsidP="000F494F">
      <w:pPr>
        <w:tabs>
          <w:tab w:val="left" w:pos="360"/>
          <w:tab w:val="left" w:pos="540"/>
        </w:tabs>
        <w:ind w:left="-540" w:firstLine="180"/>
        <w:jc w:val="both"/>
        <w:rPr>
          <w:rFonts w:ascii="GHEA Grapalat" w:hAnsi="GHEA Grapalat" w:cs="Sylfaen"/>
          <w:sz w:val="12"/>
          <w:szCs w:val="16"/>
          <w:lang w:val="pt-BR"/>
        </w:rPr>
      </w:pPr>
      <w:r w:rsidRPr="00550608">
        <w:rPr>
          <w:rFonts w:ascii="GHEA Grapalat" w:hAnsi="GHEA Grapalat" w:cs="Sylfaen"/>
          <w:sz w:val="20"/>
          <w:lang w:val="pt-BR"/>
        </w:rPr>
        <w:tab/>
      </w:r>
      <w:r w:rsidRPr="00550608">
        <w:rPr>
          <w:rFonts w:ascii="GHEA Grapalat" w:hAnsi="GHEA Grapalat" w:cs="Sylfaen"/>
          <w:sz w:val="20"/>
          <w:lang w:val="pt-BR"/>
        </w:rPr>
        <w:tab/>
      </w:r>
      <w:r w:rsidRPr="00550608">
        <w:rPr>
          <w:rFonts w:ascii="GHEA Grapalat" w:hAnsi="GHEA Grapalat" w:cs="Sylfaen"/>
          <w:sz w:val="20"/>
          <w:lang w:val="pt-BR"/>
        </w:rPr>
        <w:tab/>
      </w:r>
      <w:r w:rsidRPr="00550608">
        <w:rPr>
          <w:rFonts w:ascii="GHEA Grapalat" w:hAnsi="GHEA Grapalat" w:cs="Sylfaen"/>
          <w:sz w:val="20"/>
          <w:lang w:val="pt-BR"/>
        </w:rPr>
        <w:tab/>
      </w:r>
      <w:r w:rsidRPr="00550608">
        <w:rPr>
          <w:rFonts w:ascii="GHEA Grapalat" w:hAnsi="GHEA Grapalat" w:cs="Sylfaen"/>
          <w:sz w:val="20"/>
          <w:lang w:val="pt-BR"/>
        </w:rPr>
        <w:tab/>
      </w:r>
      <w:r w:rsidRPr="00550608">
        <w:rPr>
          <w:rFonts w:ascii="GHEA Grapalat" w:hAnsi="GHEA Grapalat" w:cs="Sylfaen"/>
          <w:sz w:val="20"/>
          <w:lang w:val="pt-BR"/>
        </w:rPr>
        <w:tab/>
      </w:r>
      <w:r w:rsidRPr="00A71D81">
        <w:rPr>
          <w:rFonts w:ascii="GHEA Grapalat" w:hAnsi="GHEA Grapalat" w:cs="Sylfaen"/>
          <w:sz w:val="12"/>
          <w:szCs w:val="16"/>
        </w:rPr>
        <w:t>Գնորդի</w:t>
      </w:r>
      <w:r w:rsidRPr="00550608">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550608">
        <w:rPr>
          <w:rFonts w:ascii="GHEA Grapalat" w:hAnsi="GHEA Grapalat" w:cs="Sylfaen"/>
          <w:sz w:val="12"/>
          <w:szCs w:val="16"/>
          <w:lang w:val="pt-BR"/>
        </w:rPr>
        <w:tab/>
      </w:r>
      <w:r w:rsidRPr="00550608">
        <w:rPr>
          <w:rFonts w:ascii="GHEA Grapalat" w:hAnsi="GHEA Grapalat" w:cs="Sylfaen"/>
          <w:sz w:val="12"/>
          <w:szCs w:val="16"/>
          <w:lang w:val="pt-BR"/>
        </w:rPr>
        <w:tab/>
      </w:r>
      <w:r w:rsidRPr="00550608">
        <w:rPr>
          <w:rFonts w:ascii="GHEA Grapalat" w:hAnsi="GHEA Grapalat" w:cs="Sylfaen"/>
          <w:sz w:val="12"/>
          <w:szCs w:val="16"/>
          <w:lang w:val="pt-BR"/>
        </w:rPr>
        <w:tab/>
      </w:r>
      <w:r w:rsidRPr="00550608">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550608">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550608">
        <w:rPr>
          <w:rFonts w:ascii="GHEA Grapalat" w:hAnsi="GHEA Grapalat" w:cs="Sylfaen"/>
          <w:sz w:val="12"/>
          <w:szCs w:val="16"/>
          <w:lang w:val="pt-BR"/>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550608">
        <w:rPr>
          <w:rFonts w:ascii="GHEA Grapalat" w:hAnsi="GHEA Grapalat" w:cs="Sylfaen"/>
          <w:sz w:val="20"/>
          <w:lang w:val="pt-BR"/>
        </w:rPr>
        <w:t xml:space="preserve"> </w:t>
      </w:r>
      <w:r w:rsidRPr="00A71D81">
        <w:rPr>
          <w:rFonts w:ascii="GHEA Grapalat" w:hAnsi="GHEA Grapalat" w:cs="Sylfaen"/>
          <w:sz w:val="20"/>
        </w:rPr>
        <w:t>միջև</w:t>
      </w:r>
      <w:r w:rsidRPr="00550608">
        <w:rPr>
          <w:rFonts w:ascii="GHEA Grapalat" w:hAnsi="GHEA Grapalat" w:cs="Sylfaen"/>
          <w:sz w:val="20"/>
          <w:lang w:val="pt-BR"/>
        </w:rPr>
        <w:t xml:space="preserve"> 20     </w:t>
      </w:r>
      <w:r w:rsidRPr="00A71D81">
        <w:rPr>
          <w:rFonts w:ascii="GHEA Grapalat" w:hAnsi="GHEA Grapalat" w:cs="Sylfaen"/>
          <w:sz w:val="20"/>
        </w:rPr>
        <w:t>թ</w:t>
      </w:r>
      <w:r w:rsidRPr="00550608">
        <w:rPr>
          <w:rFonts w:ascii="GHEA Grapalat" w:hAnsi="GHEA Grapalat" w:cs="Sylfaen"/>
          <w:sz w:val="20"/>
          <w:lang w:val="pt-BR"/>
        </w:rPr>
        <w:t xml:space="preserve">. </w:t>
      </w:r>
      <w:r w:rsidR="000F494F" w:rsidRPr="00550608">
        <w:rPr>
          <w:rFonts w:ascii="GHEA Grapalat" w:hAnsi="GHEA Grapalat" w:cs="Sylfaen"/>
          <w:sz w:val="20"/>
          <w:u w:val="single"/>
          <w:lang w:val="pt-BR"/>
        </w:rPr>
        <w:tab/>
      </w:r>
      <w:r w:rsidR="000F494F" w:rsidRPr="00550608">
        <w:rPr>
          <w:rFonts w:ascii="GHEA Grapalat" w:hAnsi="GHEA Grapalat" w:cs="Sylfaen"/>
          <w:sz w:val="20"/>
          <w:u w:val="single"/>
          <w:lang w:val="pt-BR"/>
        </w:rPr>
        <w:tab/>
      </w:r>
      <w:r w:rsidR="000F494F" w:rsidRPr="00550608">
        <w:rPr>
          <w:rFonts w:ascii="GHEA Grapalat" w:hAnsi="GHEA Grapalat" w:cs="Sylfaen"/>
          <w:sz w:val="20"/>
          <w:u w:val="single"/>
          <w:lang w:val="pt-BR"/>
        </w:rPr>
        <w:tab/>
      </w:r>
      <w:r w:rsidR="000F494F" w:rsidRPr="00550608">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97C" w:rsidRDefault="00E7797C">
      <w:r>
        <w:separator/>
      </w:r>
    </w:p>
  </w:endnote>
  <w:endnote w:type="continuationSeparator" w:id="0">
    <w:p w:rsidR="00E7797C" w:rsidRDefault="00E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97C" w:rsidRDefault="00E7797C">
      <w:r>
        <w:separator/>
      </w:r>
    </w:p>
  </w:footnote>
  <w:footnote w:type="continuationSeparator" w:id="0">
    <w:p w:rsidR="00E7797C" w:rsidRDefault="00E7797C">
      <w:r>
        <w:continuationSeparator/>
      </w:r>
    </w:p>
  </w:footnote>
  <w:footnote w:id="1">
    <w:p w:rsidR="00354678" w:rsidRPr="006265F4" w:rsidRDefault="00354678" w:rsidP="00375D38">
      <w:pPr>
        <w:pStyle w:val="af2"/>
        <w:jc w:val="both"/>
        <w:rPr>
          <w:rFonts w:ascii="GHEA Grapalat" w:hAnsi="GHEA Grapalat"/>
          <w:b/>
          <w:bCs/>
          <w:i/>
          <w:sz w:val="16"/>
          <w:szCs w:val="16"/>
          <w:lang w:val="af-ZA"/>
        </w:rPr>
      </w:pP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rsidR="00354678" w:rsidRPr="006265F4" w:rsidDel="009A5190" w:rsidRDefault="00354678" w:rsidP="00375D38">
      <w:pPr>
        <w:pStyle w:val="af2"/>
        <w:jc w:val="both"/>
        <w:rPr>
          <w:del w:id="2" w:author="Vahe Mahtesyan" w:date="2018-02-14T10:15:00Z"/>
          <w:rFonts w:ascii="GHEA Grapalat" w:hAnsi="GHEA Grapalat"/>
          <w:i/>
          <w:sz w:val="16"/>
          <w:szCs w:val="16"/>
          <w:lang w:val="af-ZA"/>
        </w:rPr>
      </w:pPr>
      <w:r w:rsidRPr="006265F4">
        <w:rPr>
          <w:rStyle w:val="af6"/>
          <w:rFonts w:ascii="GHEA Grapalat" w:hAnsi="GHEA Grapalat"/>
          <w:sz w:val="16"/>
          <w:szCs w:val="16"/>
        </w:rPr>
        <w:footnoteRef/>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354678" w:rsidRPr="00AE74A0" w:rsidRDefault="00354678" w:rsidP="00D879FD">
      <w:pPr>
        <w:jc w:val="both"/>
        <w:rPr>
          <w:rFonts w:ascii="GHEA Grapalat" w:hAnsi="GHEA Grapalat" w:cs="Sylfaen"/>
          <w:i/>
          <w:sz w:val="16"/>
          <w:szCs w:val="16"/>
          <w:lang w:val="af-ZA" w:eastAsia="ru-RU"/>
        </w:rPr>
      </w:pPr>
      <w:r w:rsidRPr="00AE74A0">
        <w:rPr>
          <w:rFonts w:ascii="GHEA Grapalat" w:hAnsi="GHEA Grapalat" w:cs="Sylfaen"/>
          <w:i/>
          <w:sz w:val="16"/>
          <w:szCs w:val="16"/>
          <w:vertAlign w:val="superscript"/>
          <w:lang w:val="af-ZA" w:eastAsia="ru-RU"/>
        </w:rPr>
        <w:t>5</w:t>
      </w:r>
      <w:r w:rsidRPr="006265F4">
        <w:rPr>
          <w:rFonts w:ascii="GHEA Grapalat" w:hAnsi="GHEA Grapalat" w:cs="Sylfaen"/>
          <w:i/>
          <w:sz w:val="16"/>
          <w:szCs w:val="16"/>
          <w:lang w:eastAsia="ru-RU"/>
        </w:rPr>
        <w:t>Եթեգնումնիրականացվումէհրատապությանհիմքովպայմանավորվածմեկանձիցգնմանձևով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rsidR="00354678" w:rsidRPr="006265F4" w:rsidRDefault="00354678" w:rsidP="00D879FD">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րդպարբերությունըշարադրվումէհետևյալխմբագրությամբ՝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իրավունքունիհայտերիներկայացմանվերջնաժամկետըլրանալուցառնվազնմեկօրացուցայինօրառաջհանձնաժողովիցպահանջելուհրավերիպարզաբանում։Ընդորումպարզաբանումըկարողէպահանջվելմինչևսույնկետումնշվածօրվա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Հանձնաժողովըհարցումըկատարածմասնակցինպարզաբանումըտրամադրումէհարցումըստանալուօրվանհաջորդողօրացուցայինօրվաընթացքում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բայցոչուշ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քանընթացակարգիհայտերիներկայացմանվերջնաժամկետըլրանալուցառնվազն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Սույնկետումնշվածհարցումըմասնակիցըներկայացնումէհանձնաժողովիքարտուղարիէլեկտրոնայինփոստինուղարկելումիջոցով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Հարցմանմասինպարզաբանումնուղարկվումէհանձնաժողովիքարտուղարի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սույնհրավերովնախատեսվածէլեկտրոնայինփոստիցմասնակցի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հարցումըստացվածէլեկտրոնայինփոստինուղարկելումիջոցով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rsidR="00354678" w:rsidRPr="006265F4" w:rsidRDefault="00354678"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ներկայացմանվերջնաժամկետըլրանալուցառնվազնմեկօրացուցայինօրառաջհրավերումկարողենկատարվելփոփոխություններ։Փոփոխությունկատարելուօրըփոփոխությունկատարելումասինհայտարարությունէհրապարակվում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354678" w:rsidRPr="006265F4" w:rsidRDefault="00354678" w:rsidP="005E2581">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կետըշարադրվումէհետևյալխմբագրությամբ՝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Pr="006265F4">
        <w:rPr>
          <w:rFonts w:ascii="GHEA Grapalat" w:hAnsi="GHEA Grapalat"/>
          <w:i/>
          <w:sz w:val="16"/>
          <w:szCs w:val="16"/>
          <w:lang w:val="af-ZA"/>
        </w:rPr>
        <w:t>»</w:t>
      </w:r>
    </w:p>
    <w:p w:rsidR="00354678" w:rsidRPr="006265F4" w:rsidRDefault="00354678" w:rsidP="006C1D25">
      <w:pPr>
        <w:pStyle w:val="af2"/>
        <w:jc w:val="both"/>
        <w:rPr>
          <w:rFonts w:ascii="GHEA Grapalat" w:hAnsi="GHEA Grapalat" w:cs="Sylfaen"/>
          <w:i/>
          <w:sz w:val="16"/>
          <w:szCs w:val="16"/>
        </w:rPr>
      </w:pPr>
      <w:r w:rsidRPr="006265F4">
        <w:rPr>
          <w:vertAlign w:val="superscript"/>
        </w:rPr>
        <w:t>6</w:t>
      </w:r>
      <w:r w:rsidRPr="006265F4">
        <w:rPr>
          <w:rStyle w:val="af6"/>
          <w:color w:val="FFFFFF"/>
        </w:rPr>
        <w:footnoteRef/>
      </w:r>
      <w:r w:rsidRPr="006265F4">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354678" w:rsidRPr="006265F4" w:rsidRDefault="00354678" w:rsidP="006C1D25">
      <w:pPr>
        <w:pStyle w:val="af2"/>
        <w:jc w:val="both"/>
        <w:rPr>
          <w:rFonts w:ascii="GHEA Grapalat" w:hAnsi="GHEA Grapalat" w:cs="Sylfaen"/>
          <w:i/>
          <w:sz w:val="16"/>
          <w:szCs w:val="16"/>
        </w:rPr>
      </w:pPr>
      <w:r w:rsidRPr="006265F4">
        <w:rPr>
          <w:rFonts w:ascii="GHEA Grapalat" w:hAnsi="GHEA Grapalat" w:cs="Sylfaen"/>
          <w:i/>
          <w:sz w:val="16"/>
          <w:szCs w:val="16"/>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rPr>
        <w:t xml:space="preserve"> հիման վրա, </w:t>
      </w:r>
    </w:p>
    <w:p w:rsidR="00354678" w:rsidRPr="006265F4" w:rsidRDefault="00354678" w:rsidP="006C1D25">
      <w:pPr>
        <w:pStyle w:val="af2"/>
        <w:jc w:val="both"/>
      </w:pPr>
      <w:r w:rsidRPr="006265F4">
        <w:rPr>
          <w:rFonts w:ascii="GHEA Grapalat" w:hAnsi="GHEA Grapalat" w:cs="Sylfaen"/>
          <w:i/>
          <w:sz w:val="16"/>
          <w:szCs w:val="16"/>
        </w:rPr>
        <w:t xml:space="preserve"> - գնման հայտով տվյալ ընթացակարգի շրջանակում գնվելիք ապրանքի</w:t>
      </w:r>
      <w:r>
        <w:rPr>
          <w:rFonts w:ascii="GHEA Grapalat" w:hAnsi="GHEA Grapalat" w:cs="Sylfaen"/>
          <w:i/>
          <w:sz w:val="16"/>
          <w:szCs w:val="16"/>
          <w:lang w:val="hy-AM"/>
        </w:rPr>
        <w:t>գինը</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6265F4">
        <w:rPr>
          <w:rFonts w:ascii="GHEA Grapalat" w:hAnsi="GHEA Grapalat" w:cs="Sylfaen"/>
          <w:i/>
          <w:sz w:val="16"/>
          <w:szCs w:val="16"/>
        </w:rPr>
        <w:t>գինը</w:t>
      </w:r>
      <w:r>
        <w:rPr>
          <w:rFonts w:ascii="GHEA Grapalat" w:hAnsi="GHEA Grapalat" w:cs="Sylfaen"/>
          <w:i/>
          <w:sz w:val="16"/>
          <w:szCs w:val="16"/>
        </w:rPr>
        <w:t>)</w:t>
      </w:r>
      <w:r w:rsidRPr="006265F4">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rPr>
        <w:t>մլն. ՀՀ դրամը</w:t>
      </w:r>
    </w:p>
  </w:footnote>
  <w:footnote w:id="3">
    <w:p w:rsidR="00354678" w:rsidRPr="00AE74A0" w:rsidRDefault="00354678"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rsidR="00354678" w:rsidRPr="005020B7" w:rsidRDefault="00354678">
      <w:pPr>
        <w:pStyle w:val="af2"/>
        <w:rPr>
          <w:lang w:val="hy-AM"/>
        </w:rPr>
      </w:pPr>
      <w:r w:rsidRPr="006265F4">
        <w:rPr>
          <w:rStyle w:val="af6"/>
          <w:color w:val="FFFFFF"/>
        </w:rPr>
        <w:footnoteRef/>
      </w:r>
      <w:r w:rsidRPr="00CF5F33">
        <w:rPr>
          <w:vertAlign w:val="superscript"/>
          <w:lang w:val="hy-AM"/>
        </w:rPr>
        <w:t xml:space="preserve">10 </w:t>
      </w:r>
      <w:r w:rsidRPr="005020B7">
        <w:rPr>
          <w:rFonts w:ascii="GHEA Grapalat" w:hAnsi="GHEA Grapalat" w:cs="Sylfaen"/>
          <w:i/>
          <w:sz w:val="16"/>
          <w:szCs w:val="16"/>
          <w:lang w:val="hy-AM"/>
        </w:rPr>
        <w:t xml:space="preserve">Սահմանվում է </w:t>
      </w:r>
      <w:r w:rsidRPr="00CF5F33">
        <w:rPr>
          <w:rFonts w:ascii="GHEA Grapalat" w:hAnsi="GHEA Grapalat" w:cs="Sylfaen"/>
          <w:i/>
          <w:sz w:val="16"/>
          <w:szCs w:val="16"/>
          <w:lang w:val="hy-AM"/>
        </w:rPr>
        <w:t>պ</w:t>
      </w:r>
      <w:r w:rsidRPr="005020B7">
        <w:rPr>
          <w:rFonts w:ascii="GHEA Grapalat" w:hAnsi="GHEA Grapalat" w:cs="Sylfaen"/>
          <w:i/>
          <w:sz w:val="16"/>
          <w:szCs w:val="16"/>
          <w:lang w:val="hy-AM"/>
        </w:rPr>
        <w:t>ատվիրատուի կողմից:</w:t>
      </w:r>
    </w:p>
  </w:footnote>
  <w:footnote w:id="5">
    <w:p w:rsidR="00354678" w:rsidRPr="00CF5F33" w:rsidRDefault="00354678"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CF5F33">
        <w:rPr>
          <w:rFonts w:ascii="GHEA Grapalat" w:hAnsi="GHEA Grapalat" w:cs="Sylfaen"/>
          <w:i/>
          <w:sz w:val="16"/>
          <w:szCs w:val="16"/>
          <w:vertAlign w:val="superscript"/>
          <w:lang w:val="hy-AM"/>
        </w:rPr>
        <w:t>1 1</w:t>
      </w:r>
      <w:r w:rsidRPr="005020B7">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6">
    <w:p w:rsidR="00354678" w:rsidRPr="004B72E3" w:rsidRDefault="00354678" w:rsidP="00532617">
      <w:pPr>
        <w:pStyle w:val="af2"/>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54678" w:rsidRPr="004B72E3" w:rsidRDefault="00354678" w:rsidP="00532617">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354678" w:rsidRPr="004B72E3" w:rsidRDefault="00354678" w:rsidP="00532617">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354678" w:rsidRPr="000B7538" w:rsidRDefault="00354678" w:rsidP="005A72DB">
      <w:pPr>
        <w:pStyle w:val="af2"/>
        <w:rPr>
          <w:rFonts w:ascii="GHEA Grapalat" w:hAnsi="GHEA Grapalat" w:cs="Sylfaen"/>
          <w:i/>
          <w:sz w:val="16"/>
          <w:szCs w:val="16"/>
          <w:lang w:val="hy-AM"/>
        </w:rPr>
      </w:pPr>
      <w:r w:rsidRPr="005A72DB">
        <w:rPr>
          <w:rStyle w:val="af6"/>
        </w:rPr>
        <w:footnoteRef/>
      </w:r>
      <w:r w:rsidRPr="000B7538">
        <w:rPr>
          <w:rFonts w:ascii="Calibri" w:hAnsi="Calibri"/>
          <w:vertAlign w:val="superscript"/>
          <w:lang w:val="hy-AM"/>
        </w:rPr>
        <w:t>.1</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354678" w:rsidRPr="000B7538" w:rsidRDefault="00354678"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354678" w:rsidRPr="000B7538" w:rsidRDefault="00354678"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354678" w:rsidRPr="00D533CD" w:rsidRDefault="00354678" w:rsidP="005A72D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rsidR="00354678" w:rsidRPr="000B7538" w:rsidRDefault="00354678" w:rsidP="002A5BDB">
      <w:pPr>
        <w:pStyle w:val="af2"/>
        <w:rPr>
          <w:rFonts w:ascii="GHEA Grapalat" w:hAnsi="GHEA Grapalat" w:cs="Sylfaen"/>
          <w:i/>
          <w:sz w:val="16"/>
          <w:szCs w:val="16"/>
          <w:lang w:val="hy-AM"/>
        </w:rPr>
      </w:pPr>
      <w:r w:rsidRPr="005020B7">
        <w:rPr>
          <w:rStyle w:val="af6"/>
          <w:lang w:val="hy-AM"/>
        </w:rPr>
        <w:t>12</w:t>
      </w:r>
      <w:r w:rsidRPr="000B7538">
        <w:rPr>
          <w:rFonts w:ascii="GHEA Grapalat" w:hAnsi="GHEA Grapalat" w:cs="Sylfaen"/>
          <w:i/>
          <w:sz w:val="16"/>
          <w:szCs w:val="16"/>
          <w:lang w:val="hy-AM"/>
        </w:rPr>
        <w:t>Եթե՝</w:t>
      </w:r>
    </w:p>
    <w:p w:rsidR="00354678" w:rsidRPr="00F913EC" w:rsidRDefault="00354678" w:rsidP="002A5BDB">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354678" w:rsidRDefault="00354678" w:rsidP="002A5BDB">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354678" w:rsidRDefault="00354678" w:rsidP="00501A05">
      <w:pPr>
        <w:pStyle w:val="af2"/>
        <w:rPr>
          <w:rFonts w:ascii="Sylfaen" w:hAnsi="Sylfaen"/>
          <w:lang w:val="hy-AM"/>
        </w:rPr>
      </w:pPr>
    </w:p>
    <w:p w:rsidR="00354678" w:rsidRPr="00B462B5" w:rsidRDefault="00354678" w:rsidP="00501A05">
      <w:pPr>
        <w:pStyle w:val="af2"/>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354678" w:rsidRPr="00B462B5" w:rsidRDefault="00354678">
      <w:pPr>
        <w:pStyle w:val="af2"/>
        <w:rPr>
          <w:rFonts w:ascii="Times New Roman" w:hAnsi="Times New Roman"/>
          <w:vertAlign w:val="superscript"/>
          <w:lang w:val="hy-AM"/>
        </w:rPr>
      </w:pPr>
    </w:p>
  </w:footnote>
  <w:footnote w:id="8">
    <w:p w:rsidR="00354678" w:rsidRPr="008C7473" w:rsidRDefault="00354678">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5020B7">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5020B7">
        <w:rPr>
          <w:rFonts w:ascii="GHEA Grapalat" w:hAnsi="GHEA Grapalat" w:cs="Sylfaen"/>
          <w:i/>
          <w:sz w:val="16"/>
          <w:szCs w:val="16"/>
          <w:lang w:val="hy-AM"/>
        </w:rPr>
        <w:t>ատվիրատուի:</w:t>
      </w:r>
    </w:p>
  </w:footnote>
  <w:footnote w:id="9">
    <w:p w:rsidR="00354678" w:rsidRPr="006265F4" w:rsidRDefault="00354678"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5020B7">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rsidR="00354678" w:rsidRPr="000B7538" w:rsidRDefault="00354678"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54678" w:rsidRPr="005020B7" w:rsidRDefault="00354678"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1">
    <w:p w:rsidR="00354678" w:rsidRPr="005F1C06" w:rsidRDefault="00354678" w:rsidP="00B2572B">
      <w:pPr>
        <w:pStyle w:val="af2"/>
        <w:rPr>
          <w:rFonts w:ascii="GHEA Grapalat" w:hAnsi="GHEA Grapalat"/>
          <w:i/>
          <w:lang w:val="af-ZA"/>
        </w:rPr>
      </w:pPr>
      <w:r w:rsidRPr="005F1C06">
        <w:rPr>
          <w:rFonts w:ascii="GHEA Grapalat" w:hAnsi="GHEA Grapalat"/>
          <w:i/>
          <w:lang w:val="hy-AM"/>
        </w:rPr>
        <w:t>*</w:t>
      </w:r>
      <w:r w:rsidRPr="005020B7">
        <w:rPr>
          <w:rFonts w:ascii="GHEA Grapalat" w:hAnsi="GHEA Grapalat"/>
          <w:i/>
          <w:lang w:val="hy-AM"/>
        </w:rPr>
        <w:t>լրացվումէհանձնաժողովիքարտուղարիկողմից</w:t>
      </w:r>
      <w:r w:rsidRPr="005F1C06">
        <w:rPr>
          <w:rFonts w:ascii="GHEA Grapalat" w:hAnsi="GHEA Grapalat"/>
          <w:i/>
          <w:lang w:val="af-ZA"/>
        </w:rPr>
        <w:t xml:space="preserve">` </w:t>
      </w:r>
      <w:r w:rsidRPr="005020B7">
        <w:rPr>
          <w:rFonts w:ascii="GHEA Grapalat" w:hAnsi="GHEA Grapalat"/>
          <w:i/>
          <w:lang w:val="hy-AM"/>
        </w:rPr>
        <w:t>մինչևհրավերըտեղեկագրումհրապարակելը</w:t>
      </w:r>
      <w:r w:rsidRPr="005F1C06">
        <w:rPr>
          <w:rFonts w:ascii="GHEA Grapalat" w:hAnsi="GHEA Grapalat"/>
          <w:i/>
          <w:lang w:val="hy-AM"/>
        </w:rPr>
        <w:t>:</w:t>
      </w:r>
    </w:p>
    <w:p w:rsidR="00354678" w:rsidRPr="008C7473" w:rsidRDefault="00354678"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020B7">
        <w:rPr>
          <w:rFonts w:ascii="GHEA Grapalat" w:hAnsi="GHEA Grapalat"/>
          <w:i/>
          <w:lang w:val="hy-AM" w:eastAsia="ru-RU"/>
        </w:rPr>
        <w:t>մասնակիցըդիմումհայտարարությունըլրացնելիսնշումէիրիրականշահառուներիվերաբերյալտեղեկություններպարունակողկայքէջիհղումը</w:t>
      </w:r>
      <w:r w:rsidRPr="008C7473">
        <w:rPr>
          <w:rFonts w:ascii="GHEA Grapalat" w:hAnsi="GHEA Grapalat"/>
          <w:i/>
          <w:lang w:val="af-ZA" w:eastAsia="ru-RU"/>
        </w:rPr>
        <w:t xml:space="preserve">, </w:t>
      </w:r>
      <w:r w:rsidRPr="005020B7">
        <w:rPr>
          <w:rFonts w:ascii="GHEA Grapalat" w:hAnsi="GHEA Grapalat"/>
          <w:i/>
          <w:lang w:val="hy-AM" w:eastAsia="ru-RU"/>
        </w:rPr>
        <w:t>եթեայդմասնակիցը</w:t>
      </w:r>
      <w:r w:rsidRPr="008C7473">
        <w:rPr>
          <w:rFonts w:ascii="GHEA Grapalat" w:hAnsi="GHEA Grapalat"/>
          <w:i/>
          <w:lang w:val="af-ZA" w:eastAsia="ru-RU"/>
        </w:rPr>
        <w:t xml:space="preserve"> «</w:t>
      </w:r>
      <w:r w:rsidRPr="005020B7">
        <w:rPr>
          <w:rFonts w:ascii="GHEA Grapalat" w:hAnsi="GHEA Grapalat"/>
          <w:i/>
          <w:lang w:val="hy-AM" w:eastAsia="ru-RU"/>
        </w:rPr>
        <w:t>Իրավաբանականանձանցպետականգրանցման</w:t>
      </w:r>
      <w:r w:rsidRPr="008C7473">
        <w:rPr>
          <w:rFonts w:ascii="GHEA Grapalat" w:hAnsi="GHEA Grapalat"/>
          <w:i/>
          <w:lang w:val="af-ZA" w:eastAsia="ru-RU"/>
        </w:rPr>
        <w:t xml:space="preserve">, </w:t>
      </w:r>
      <w:r w:rsidRPr="005020B7">
        <w:rPr>
          <w:rFonts w:ascii="GHEA Grapalat" w:hAnsi="GHEA Grapalat"/>
          <w:i/>
          <w:lang w:val="hy-AM" w:eastAsia="ru-RU"/>
        </w:rPr>
        <w:t>իրավաբանականանձանցստորաբաժանումների</w:t>
      </w:r>
      <w:r w:rsidRPr="008C7473">
        <w:rPr>
          <w:rFonts w:ascii="GHEA Grapalat" w:hAnsi="GHEA Grapalat"/>
          <w:i/>
          <w:lang w:val="af-ZA" w:eastAsia="ru-RU"/>
        </w:rPr>
        <w:t xml:space="preserve">, </w:t>
      </w:r>
      <w:r w:rsidRPr="005020B7">
        <w:rPr>
          <w:rFonts w:ascii="GHEA Grapalat" w:hAnsi="GHEA Grapalat"/>
          <w:i/>
          <w:lang w:val="hy-AM" w:eastAsia="ru-RU"/>
        </w:rPr>
        <w:t>հիմնարկներիևանհատձեռնարկատերերիպետականհաշվառման</w:t>
      </w:r>
      <w:r w:rsidRPr="008C7473">
        <w:rPr>
          <w:rFonts w:ascii="Calibri" w:hAnsi="Calibri" w:cs="Calibri"/>
          <w:i/>
          <w:lang w:val="af-ZA" w:eastAsia="ru-RU"/>
        </w:rPr>
        <w:t> </w:t>
      </w:r>
      <w:r w:rsidRPr="005020B7">
        <w:rPr>
          <w:rFonts w:ascii="GHEA Grapalat" w:hAnsi="GHEA Grapalat" w:cs="GHEA Grapalat"/>
          <w:i/>
          <w:lang w:val="hy-AM" w:eastAsia="ru-RU"/>
        </w:rPr>
        <w:t>մասին</w:t>
      </w:r>
      <w:r w:rsidRPr="008C7473">
        <w:rPr>
          <w:rFonts w:ascii="GHEA Grapalat" w:hAnsi="GHEA Grapalat" w:cs="GHEA Grapalat"/>
          <w:i/>
          <w:lang w:val="af-ZA" w:eastAsia="ru-RU"/>
        </w:rPr>
        <w:t>»</w:t>
      </w:r>
      <w:r w:rsidRPr="005020B7">
        <w:rPr>
          <w:rFonts w:ascii="GHEA Grapalat" w:hAnsi="GHEA Grapalat" w:cs="GHEA Grapalat"/>
          <w:i/>
          <w:lang w:val="hy-AM" w:eastAsia="ru-RU"/>
        </w:rPr>
        <w:t>օրենքիհիմանվրաիրականշահառուներիվերաբերյալհայտարարագիրներկայացնելուպարտականությունունեցողիրավաբանականանձէևհայտըներկայացնելուօրվադրությամբսահմանվածկարգովպետքէի</w:t>
      </w:r>
      <w:r w:rsidRPr="005020B7">
        <w:rPr>
          <w:rFonts w:ascii="GHEA Grapalat" w:hAnsi="GHEA Grapalat"/>
          <w:i/>
          <w:lang w:val="hy-AM" w:eastAsia="ru-RU"/>
        </w:rPr>
        <w:t>րավաբանականանձանցպետականռեգիստրիգործակալությունումգրանցվածլիներիրիրականշահառուներիվերաբերյալտեղեկությունները</w:t>
      </w:r>
      <w:r w:rsidRPr="008C7473">
        <w:rPr>
          <w:rFonts w:ascii="GHEA Grapalat" w:hAnsi="GHEA Grapalat"/>
          <w:i/>
          <w:lang w:val="af-ZA" w:eastAsia="ru-RU"/>
        </w:rPr>
        <w:t xml:space="preserve">, </w:t>
      </w:r>
    </w:p>
    <w:p w:rsidR="00354678" w:rsidRPr="008C7473" w:rsidRDefault="00354678" w:rsidP="005F1C06">
      <w:pPr>
        <w:pStyle w:val="31"/>
        <w:spacing w:line="240" w:lineRule="auto"/>
        <w:ind w:left="142" w:firstLine="0"/>
        <w:rPr>
          <w:rFonts w:ascii="GHEA Grapalat" w:hAnsi="GHEA Grapalat"/>
          <w:i/>
          <w:lang w:val="af-ZA" w:eastAsia="ru-RU"/>
        </w:rPr>
      </w:pPr>
    </w:p>
    <w:p w:rsidR="00354678" w:rsidRPr="008C7473" w:rsidRDefault="00354678"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Իրավաբանականանձանցպետականգրանցման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հիմնարկներիևանհատձեռնարկատերերիպետականհաշվառմանմասին</w:t>
      </w:r>
      <w:r w:rsidRPr="008C7473">
        <w:rPr>
          <w:rFonts w:ascii="GHEA Grapalat" w:hAnsi="GHEA Grapalat"/>
          <w:i/>
          <w:lang w:val="af-ZA" w:eastAsia="ru-RU"/>
        </w:rPr>
        <w:t xml:space="preserve">» </w:t>
      </w:r>
      <w:r w:rsidRPr="005F1C06">
        <w:rPr>
          <w:rFonts w:ascii="GHEA Grapalat" w:hAnsi="GHEA Grapalat"/>
          <w:i/>
          <w:lang w:eastAsia="ru-RU"/>
        </w:rPr>
        <w:t>օրենքիհիմանվրաիրականշահառուներիվերաբերյալհայտարարագիրներկայացնելուպարտականությունունեցողիրավաբանականանձչէ</w:t>
      </w:r>
      <w:r w:rsidRPr="008C7473">
        <w:rPr>
          <w:rFonts w:ascii="GHEA Grapalat" w:hAnsi="GHEA Grapalat"/>
          <w:i/>
          <w:lang w:val="af-ZA" w:eastAsia="ru-RU"/>
        </w:rPr>
        <w:t xml:space="preserve">, </w:t>
      </w:r>
      <w:r w:rsidRPr="005F1C06">
        <w:rPr>
          <w:rFonts w:ascii="GHEA Grapalat" w:hAnsi="GHEA Grapalat"/>
          <w:i/>
          <w:lang w:eastAsia="ru-RU"/>
        </w:rPr>
        <w:t>կամեթեայդպիսիիրավաբանականանձէսակայնհայտըներկայացնելուօրվադրությամբպարտավորչէրիրավաբանականանձանցպետականռեգիստրիգործակալությունումգրանցելիրիրականշահառուներիվերաբերյալտեղեկությունները</w:t>
      </w:r>
      <w:r>
        <w:rPr>
          <w:rFonts w:ascii="GHEA Grapalat" w:hAnsi="GHEA Grapalat"/>
          <w:i/>
          <w:lang w:val="hy-AM" w:eastAsia="ru-RU"/>
        </w:rPr>
        <w:t>,</w:t>
      </w:r>
      <w:r w:rsidRPr="005F1C06">
        <w:rPr>
          <w:rFonts w:ascii="GHEA Grapalat" w:hAnsi="GHEA Grapalat"/>
          <w:i/>
        </w:rPr>
        <w:t>ապադիմում</w:t>
      </w:r>
      <w:r w:rsidRPr="008C7473">
        <w:rPr>
          <w:rFonts w:ascii="GHEA Grapalat" w:hAnsi="GHEA Grapalat"/>
          <w:i/>
          <w:lang w:val="af-ZA"/>
        </w:rPr>
        <w:t xml:space="preserve">- </w:t>
      </w:r>
      <w:r w:rsidRPr="005F1C06">
        <w:rPr>
          <w:rFonts w:ascii="GHEA Grapalat" w:hAnsi="GHEA Grapalat"/>
          <w:i/>
        </w:rPr>
        <w:t>հայտարարությունըլրացնելիս</w:t>
      </w:r>
      <w:r w:rsidRPr="008C7473">
        <w:rPr>
          <w:rFonts w:ascii="GHEA Grapalat" w:hAnsi="GHEA Grapalat"/>
          <w:i/>
          <w:lang w:val="af-ZA"/>
        </w:rPr>
        <w:t>&lt;&lt;</w:t>
      </w:r>
      <w:r w:rsidRPr="005F1C06">
        <w:rPr>
          <w:rFonts w:ascii="GHEA Grapalat" w:hAnsi="GHEA Grapalat"/>
          <w:i/>
        </w:rPr>
        <w:t>տեղեկություններպարունակողկայքէջիհղումը՝</w:t>
      </w:r>
      <w:r w:rsidRPr="008C7473">
        <w:rPr>
          <w:rFonts w:ascii="GHEA Grapalat" w:hAnsi="GHEA Grapalat"/>
          <w:i/>
          <w:lang w:val="af-ZA"/>
        </w:rPr>
        <w:t>&gt;&gt;</w:t>
      </w:r>
      <w:r w:rsidRPr="005F1C06">
        <w:rPr>
          <w:rFonts w:ascii="GHEA Grapalat" w:hAnsi="GHEA Grapalat"/>
          <w:i/>
        </w:rPr>
        <w:t>բառերըփոխարինումէ</w:t>
      </w:r>
      <w:r w:rsidRPr="008C7473">
        <w:rPr>
          <w:rFonts w:ascii="GHEA Grapalat" w:hAnsi="GHEA Grapalat"/>
          <w:i/>
          <w:lang w:val="af-ZA"/>
        </w:rPr>
        <w:t>&lt;&lt;</w:t>
      </w:r>
      <w:r w:rsidRPr="005F1C06">
        <w:rPr>
          <w:rFonts w:ascii="GHEA Grapalat" w:hAnsi="GHEA Grapalat"/>
          <w:i/>
        </w:rPr>
        <w:t>հայտարարագիր՝համ</w:t>
      </w:r>
      <w:r>
        <w:rPr>
          <w:rFonts w:ascii="GHEA Grapalat" w:hAnsi="GHEA Grapalat"/>
          <w:i/>
        </w:rPr>
        <w:t>աձայնհավելված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&gt;&gt;</w:t>
      </w:r>
      <w:r w:rsidRPr="005F1C06">
        <w:rPr>
          <w:rFonts w:ascii="GHEA Grapalat" w:hAnsi="GHEA Grapalat"/>
          <w:i/>
        </w:rPr>
        <w:t>բառերով</w:t>
      </w:r>
      <w:r w:rsidRPr="008C7473">
        <w:rPr>
          <w:rFonts w:ascii="GHEA Grapalat" w:hAnsi="GHEA Grapalat"/>
          <w:i/>
          <w:lang w:val="af-ZA"/>
        </w:rPr>
        <w:t>,</w:t>
      </w:r>
    </w:p>
    <w:p w:rsidR="00354678" w:rsidRPr="008C7473" w:rsidRDefault="00354678" w:rsidP="005F1C06">
      <w:pPr>
        <w:pStyle w:val="af2"/>
        <w:jc w:val="both"/>
        <w:rPr>
          <w:rFonts w:ascii="GHEA Grapalat" w:hAnsi="GHEA Grapalat"/>
          <w:i/>
          <w:lang w:val="af-ZA"/>
        </w:rPr>
      </w:pPr>
    </w:p>
    <w:p w:rsidR="00354678" w:rsidRPr="008C7473" w:rsidRDefault="00354678"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rPr>
        <w:t>եթեմասնակիցըանհատձեռնարկատերէկամֆիզիկականանձ</w:t>
      </w:r>
      <w:r w:rsidRPr="008C7473">
        <w:rPr>
          <w:rFonts w:ascii="GHEA Grapalat" w:hAnsi="GHEA Grapalat"/>
          <w:i/>
          <w:lang w:val="af-ZA"/>
        </w:rPr>
        <w:t xml:space="preserve">, </w:t>
      </w:r>
      <w:r w:rsidRPr="005F1C06">
        <w:rPr>
          <w:rFonts w:ascii="GHEA Grapalat" w:hAnsi="GHEA Grapalat"/>
          <w:i/>
        </w:rPr>
        <w:t>ապաիրականշահառուներիվերաբերյալտեղեկատվությունչիներկայացնում</w:t>
      </w:r>
      <w:r w:rsidRPr="008C7473">
        <w:rPr>
          <w:rFonts w:ascii="GHEA Grapalat" w:hAnsi="GHEA Grapalat"/>
          <w:i/>
          <w:lang w:val="af-ZA"/>
        </w:rPr>
        <w:t>:</w:t>
      </w:r>
    </w:p>
    <w:p w:rsidR="00354678" w:rsidRPr="00BF58CA" w:rsidRDefault="00354678" w:rsidP="005F1C06">
      <w:pPr>
        <w:pStyle w:val="af2"/>
        <w:jc w:val="both"/>
        <w:rPr>
          <w:rFonts w:ascii="GHEA Grapalat" w:hAnsi="GHEA Grapalat"/>
          <w:i/>
          <w:sz w:val="16"/>
          <w:szCs w:val="16"/>
          <w:lang w:val="hy-AM"/>
        </w:rPr>
      </w:pPr>
    </w:p>
    <w:p w:rsidR="00354678" w:rsidRPr="00B20703" w:rsidDel="006C3873" w:rsidRDefault="00354678" w:rsidP="00CE3A99">
      <w:pPr>
        <w:jc w:val="both"/>
        <w:rPr>
          <w:del w:id="7" w:author="User" w:date="2019-05-26T09:52:00Z"/>
          <w:rFonts w:ascii="GHEA Grapalat" w:hAnsi="GHEA Grapalat" w:cs="Sylfaen"/>
          <w:sz w:val="20"/>
          <w:lang w:val="hy-AM"/>
        </w:rPr>
      </w:pPr>
    </w:p>
  </w:footnote>
  <w:footnote w:id="12">
    <w:p w:rsidR="00354678" w:rsidRPr="006265F4" w:rsidRDefault="00354678"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5F1C06">
        <w:rPr>
          <w:rFonts w:ascii="GHEA Grapalat" w:hAnsi="GHEA Grapalat"/>
          <w:i/>
          <w:sz w:val="16"/>
          <w:szCs w:val="16"/>
          <w:lang w:val="hy-AM"/>
        </w:rPr>
        <w:t>լրացվումէհանձնաժողովիքարտուղարիկողմից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մինչևհրավերըտեղեկագրումհրապարակելը</w:t>
      </w:r>
      <w:r w:rsidRPr="006265F4">
        <w:rPr>
          <w:rFonts w:ascii="GHEA Grapalat" w:hAnsi="GHEA Grapalat"/>
          <w:i/>
          <w:sz w:val="16"/>
          <w:szCs w:val="16"/>
          <w:lang w:val="hy-AM"/>
        </w:rPr>
        <w:t>:</w:t>
      </w:r>
    </w:p>
    <w:p w:rsidR="00354678" w:rsidRPr="006265F4" w:rsidRDefault="00354678"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5020B7">
        <w:rPr>
          <w:rFonts w:ascii="GHEA Grapalat" w:hAnsi="GHEA Grapalat"/>
          <w:i/>
          <w:sz w:val="16"/>
          <w:szCs w:val="16"/>
          <w:lang w:val="hy-AM"/>
        </w:rPr>
        <w:t>եթեմասնակիցնավելացվածարժեքիհարկվճարողէ</w:t>
      </w:r>
      <w:r w:rsidRPr="006265F4">
        <w:rPr>
          <w:rFonts w:ascii="GHEA Grapalat" w:hAnsi="GHEA Grapalat"/>
          <w:i/>
          <w:sz w:val="16"/>
          <w:szCs w:val="16"/>
          <w:lang w:val="af-ZA"/>
        </w:rPr>
        <w:t xml:space="preserve">, </w:t>
      </w:r>
      <w:r w:rsidRPr="005020B7">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hy-AM"/>
        </w:rPr>
        <w:t>4</w:t>
      </w:r>
      <w:r w:rsidRPr="006265F4">
        <w:rPr>
          <w:rFonts w:ascii="GHEA Grapalat" w:hAnsi="GHEA Grapalat"/>
          <w:i/>
          <w:sz w:val="16"/>
          <w:szCs w:val="16"/>
          <w:lang w:val="af-ZA"/>
        </w:rPr>
        <w:t>-</w:t>
      </w:r>
      <w:r w:rsidRPr="005020B7">
        <w:rPr>
          <w:rFonts w:ascii="GHEA Grapalat" w:hAnsi="GHEA Grapalat"/>
          <w:i/>
          <w:sz w:val="16"/>
          <w:szCs w:val="16"/>
          <w:lang w:val="hy-AM"/>
        </w:rPr>
        <w:t>րդսյունակում։</w:t>
      </w:r>
    </w:p>
    <w:p w:rsidR="00354678" w:rsidRPr="006265F4" w:rsidDel="00856FDE" w:rsidRDefault="00354678" w:rsidP="00B2572B">
      <w:pPr>
        <w:pStyle w:val="af2"/>
        <w:rPr>
          <w:del w:id="10" w:author="User" w:date="2019-05-26T09:57:00Z"/>
          <w:i/>
          <w:lang w:val="af-ZA"/>
        </w:rPr>
      </w:pPr>
    </w:p>
  </w:footnote>
  <w:footnote w:id="13">
    <w:p w:rsidR="00354678" w:rsidRPr="00C65A05" w:rsidRDefault="00354678" w:rsidP="00385051">
      <w:pPr>
        <w:rPr>
          <w:rFonts w:ascii="GHEA Grapalat" w:hAnsi="GHEA Grapalat"/>
          <w:i/>
          <w:sz w:val="16"/>
          <w:lang w:val="hy-AM"/>
        </w:rPr>
      </w:pPr>
      <w:r w:rsidRPr="006265F4">
        <w:rPr>
          <w:color w:val="FFFFFF"/>
          <w:vertAlign w:val="superscript"/>
          <w:lang w:val="af-ZA"/>
        </w:rPr>
        <w:t>29</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ռաջարկըներկայացվելէառանցԱԱՀ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ապապայմանագիրըկնքելիս</w:t>
      </w:r>
      <w:r w:rsidRPr="006265F4">
        <w:rPr>
          <w:rFonts w:ascii="GHEA Grapalat" w:hAnsi="GHEA Grapalat"/>
          <w:i/>
          <w:sz w:val="16"/>
          <w:lang w:val="af-ZA"/>
        </w:rPr>
        <w:t xml:space="preserve"> «</w:t>
      </w:r>
      <w:r w:rsidRPr="006265F4">
        <w:rPr>
          <w:rFonts w:ascii="GHEA Grapalat" w:hAnsi="GHEA Grapalat"/>
          <w:i/>
          <w:sz w:val="16"/>
        </w:rPr>
        <w:t>ներառյալԱԱՀ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բառերըհանվումեն</w:t>
      </w:r>
      <w:r>
        <w:rPr>
          <w:rFonts w:ascii="GHEA Grapalat" w:hAnsi="GHEA Grapalat"/>
          <w:i/>
          <w:sz w:val="16"/>
          <w:lang w:val="hy-AM"/>
        </w:rPr>
        <w:t>:</w:t>
      </w:r>
    </w:p>
    <w:p w:rsidR="00354678" w:rsidRPr="00C65A05" w:rsidRDefault="00354678"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4">
    <w:p w:rsidR="00354678" w:rsidRPr="006265F4" w:rsidDel="007942E8" w:rsidRDefault="00354678" w:rsidP="00071D1C">
      <w:pPr>
        <w:pStyle w:val="af2"/>
        <w:jc w:val="both"/>
        <w:rPr>
          <w:del w:id="11" w:author="User" w:date="2019-05-26T10:01:00Z"/>
          <w:lang w:val="hy-AM"/>
        </w:rPr>
      </w:pPr>
      <w:r w:rsidRPr="006265F4">
        <w:rPr>
          <w:color w:val="FFFFFF"/>
          <w:vertAlign w:val="superscript"/>
          <w:lang w:val="af-ZA"/>
        </w:rPr>
        <w:t>30</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C65A05">
        <w:rPr>
          <w:rFonts w:ascii="GHEA Grapalat" w:hAnsi="GHEA Grapalat"/>
          <w:i/>
          <w:sz w:val="16"/>
          <w:szCs w:val="24"/>
          <w:lang w:val="hy-AM" w:eastAsia="en-US"/>
        </w:rPr>
        <w:t>Եթեպայմանագրովչինախատեսվումկանխավճարիհատկացում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ապասույնկետըհանվումէնախագծից</w:t>
      </w:r>
      <w:r w:rsidRPr="006265F4">
        <w:rPr>
          <w:rFonts w:ascii="GHEA Grapalat" w:hAnsi="GHEA Grapalat"/>
          <w:i/>
          <w:sz w:val="16"/>
          <w:szCs w:val="24"/>
          <w:lang w:val="af-ZA" w:eastAsia="en-US"/>
        </w:rPr>
        <w:t>:</w:t>
      </w:r>
    </w:p>
  </w:footnote>
  <w:footnote w:id="15">
    <w:p w:rsidR="00354678" w:rsidRPr="006265F4" w:rsidDel="007942E8" w:rsidRDefault="00354678" w:rsidP="00071D1C">
      <w:pPr>
        <w:pStyle w:val="af2"/>
        <w:rPr>
          <w:del w:id="12" w:author="User" w:date="2019-05-26T10:02:00Z"/>
          <w:lang w:val="hy-AM"/>
        </w:rPr>
      </w:pPr>
      <w:r w:rsidRPr="006265F4">
        <w:rPr>
          <w:color w:val="FFFFFF"/>
          <w:vertAlign w:val="superscript"/>
          <w:lang w:val="hy-AM"/>
        </w:rPr>
        <w:t>31</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6">
    <w:p w:rsidR="00354678" w:rsidRPr="006265F4" w:rsidRDefault="00354678" w:rsidP="009123CA">
      <w:pPr>
        <w:pStyle w:val="af2"/>
        <w:jc w:val="both"/>
        <w:rPr>
          <w:rFonts w:ascii="GHEA Grapalat" w:hAnsi="GHEA Grapalat"/>
          <w:i/>
          <w:sz w:val="16"/>
          <w:szCs w:val="24"/>
          <w:lang w:val="hy-AM" w:eastAsia="en-US"/>
        </w:rPr>
      </w:pPr>
      <w:r w:rsidRPr="00AB6289">
        <w:rPr>
          <w:vertAlign w:val="superscript"/>
          <w:lang w:val="hy-AM"/>
        </w:rPr>
        <w:t>20</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54678" w:rsidRPr="006265F4" w:rsidDel="007942E8" w:rsidRDefault="00354678" w:rsidP="009123CA">
      <w:pPr>
        <w:pStyle w:val="af2"/>
        <w:jc w:val="both"/>
        <w:rPr>
          <w:del w:id="13"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7">
    <w:p w:rsidR="00354678" w:rsidRPr="006265F4" w:rsidDel="007942E8" w:rsidRDefault="00354678" w:rsidP="00071D1C">
      <w:pPr>
        <w:pStyle w:val="af2"/>
        <w:jc w:val="both"/>
        <w:rPr>
          <w:del w:id="14" w:author="User" w:date="2019-05-26T10:04:00Z"/>
          <w:sz w:val="16"/>
          <w:szCs w:val="16"/>
          <w:lang w:val="hy-AM"/>
        </w:rPr>
      </w:pPr>
      <w:r w:rsidRPr="00AB6289">
        <w:rPr>
          <w:vertAlign w:val="superscript"/>
          <w:lang w:val="hy-AM"/>
        </w:rPr>
        <w:t>21</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rsidR="00354678" w:rsidRPr="006265F4" w:rsidDel="002877FC" w:rsidRDefault="00354678" w:rsidP="00071D1C">
      <w:pPr>
        <w:pStyle w:val="af2"/>
        <w:jc w:val="both"/>
        <w:rPr>
          <w:del w:id="15" w:author="User" w:date="2019-05-26T10:04:00Z"/>
          <w:lang w:val="hy-AM"/>
        </w:rPr>
      </w:pPr>
      <w:r w:rsidRPr="00AB6289">
        <w:rPr>
          <w:vertAlign w:val="superscript"/>
          <w:lang w:val="hy-AM"/>
        </w:rPr>
        <w:t>22</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9">
    <w:p w:rsidR="00354678" w:rsidRPr="006265F4" w:rsidDel="002877FC" w:rsidRDefault="00354678" w:rsidP="00071D1C">
      <w:pPr>
        <w:pStyle w:val="af2"/>
        <w:jc w:val="both"/>
        <w:rPr>
          <w:del w:id="16" w:author="User" w:date="2019-05-26T10:04:00Z"/>
          <w:lang w:val="hy-AM"/>
        </w:rPr>
      </w:pPr>
      <w:r w:rsidRPr="00AB6289">
        <w:rPr>
          <w:vertAlign w:val="superscript"/>
          <w:lang w:val="hy-AM"/>
        </w:rPr>
        <w:t>23</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0">
    <w:p w:rsidR="00354678" w:rsidRPr="008C7473" w:rsidRDefault="00354678">
      <w:pPr>
        <w:rPr>
          <w:lang w:val="hy-AM"/>
        </w:rPr>
      </w:pPr>
      <w:r w:rsidRPr="00AB6289">
        <w:rPr>
          <w:vertAlign w:val="superscript"/>
          <w:lang w:val="hy-AM"/>
        </w:rPr>
        <w:t>24</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A03D7"/>
    <w:multiLevelType w:val="hybridMultilevel"/>
    <w:tmpl w:val="E3EA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D852FE"/>
    <w:multiLevelType w:val="hybridMultilevel"/>
    <w:tmpl w:val="1C60DD28"/>
    <w:lvl w:ilvl="0" w:tplc="7D80F538">
      <w:start w:val="3"/>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CAF2D06"/>
    <w:multiLevelType w:val="hybridMultilevel"/>
    <w:tmpl w:val="9A60F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2975D76"/>
    <w:multiLevelType w:val="hybridMultilevel"/>
    <w:tmpl w:val="E5745412"/>
    <w:lvl w:ilvl="0" w:tplc="FD4CCEBE">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4"/>
  </w:num>
  <w:num w:numId="26">
    <w:abstractNumId w:val="19"/>
  </w:num>
  <w:num w:numId="27">
    <w:abstractNumId w:val="16"/>
  </w:num>
  <w:num w:numId="28">
    <w:abstractNumId w:val="11"/>
  </w:num>
  <w:num w:numId="29">
    <w:abstractNumId w:val="13"/>
  </w:num>
  <w:num w:numId="30">
    <w:abstractNumId w:val="22"/>
  </w:num>
  <w:num w:numId="31">
    <w:abstractNumId w:val="9"/>
  </w:num>
  <w:num w:numId="32">
    <w:abstractNumId w:val="18"/>
  </w:num>
  <w:num w:numId="33">
    <w:abstractNumId w:val="2"/>
  </w:num>
  <w:num w:numId="3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6F9D"/>
    <w:rsid w:val="000076A1"/>
    <w:rsid w:val="0000776B"/>
    <w:rsid w:val="00011A29"/>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0AA"/>
    <w:rsid w:val="000356CC"/>
    <w:rsid w:val="00037DDE"/>
    <w:rsid w:val="00037F3F"/>
    <w:rsid w:val="000408D8"/>
    <w:rsid w:val="000411B3"/>
    <w:rsid w:val="00041323"/>
    <w:rsid w:val="0004387F"/>
    <w:rsid w:val="00043E59"/>
    <w:rsid w:val="00045B10"/>
    <w:rsid w:val="00046BAC"/>
    <w:rsid w:val="00051490"/>
    <w:rsid w:val="00051B7F"/>
    <w:rsid w:val="0005202C"/>
    <w:rsid w:val="00052AF7"/>
    <w:rsid w:val="00052F61"/>
    <w:rsid w:val="000537FF"/>
    <w:rsid w:val="00053BFB"/>
    <w:rsid w:val="000545AC"/>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5D2"/>
    <w:rsid w:val="000C062F"/>
    <w:rsid w:val="000C0A9D"/>
    <w:rsid w:val="000C165F"/>
    <w:rsid w:val="000C36C6"/>
    <w:rsid w:val="000C5A09"/>
    <w:rsid w:val="000C6F81"/>
    <w:rsid w:val="000C78C9"/>
    <w:rsid w:val="000D07E4"/>
    <w:rsid w:val="000D10F1"/>
    <w:rsid w:val="000D16B6"/>
    <w:rsid w:val="000D2019"/>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6EE"/>
    <w:rsid w:val="000F7A6D"/>
    <w:rsid w:val="000F7AE0"/>
    <w:rsid w:val="00100509"/>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28D"/>
    <w:rsid w:val="00122684"/>
    <w:rsid w:val="001241F6"/>
    <w:rsid w:val="001242C4"/>
    <w:rsid w:val="00124461"/>
    <w:rsid w:val="00124E37"/>
    <w:rsid w:val="001276C9"/>
    <w:rsid w:val="00130202"/>
    <w:rsid w:val="001305C6"/>
    <w:rsid w:val="00131275"/>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627"/>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208"/>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F11"/>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FD6"/>
    <w:rsid w:val="001E7733"/>
    <w:rsid w:val="001F0335"/>
    <w:rsid w:val="001F0371"/>
    <w:rsid w:val="001F1DF0"/>
    <w:rsid w:val="001F3094"/>
    <w:rsid w:val="001F3237"/>
    <w:rsid w:val="001F386B"/>
    <w:rsid w:val="001F5FDE"/>
    <w:rsid w:val="001F6578"/>
    <w:rsid w:val="001F760C"/>
    <w:rsid w:val="00200FE5"/>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0FBA"/>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5798"/>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71D"/>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C739D"/>
    <w:rsid w:val="002D02FE"/>
    <w:rsid w:val="002D1AAA"/>
    <w:rsid w:val="002D20E8"/>
    <w:rsid w:val="002D236D"/>
    <w:rsid w:val="002D3C61"/>
    <w:rsid w:val="002D4250"/>
    <w:rsid w:val="002D44F5"/>
    <w:rsid w:val="002D4575"/>
    <w:rsid w:val="002D592D"/>
    <w:rsid w:val="002D5CF0"/>
    <w:rsid w:val="002D601F"/>
    <w:rsid w:val="002E0768"/>
    <w:rsid w:val="002E0877"/>
    <w:rsid w:val="002E0966"/>
    <w:rsid w:val="002E3165"/>
    <w:rsid w:val="002E33D8"/>
    <w:rsid w:val="002E4305"/>
    <w:rsid w:val="002E530A"/>
    <w:rsid w:val="002E531D"/>
    <w:rsid w:val="002E67D3"/>
    <w:rsid w:val="002E713D"/>
    <w:rsid w:val="002E7EE1"/>
    <w:rsid w:val="002F1AB3"/>
    <w:rsid w:val="002F2670"/>
    <w:rsid w:val="002F2B23"/>
    <w:rsid w:val="002F2C5F"/>
    <w:rsid w:val="002F2CE0"/>
    <w:rsid w:val="002F35FE"/>
    <w:rsid w:val="002F6164"/>
    <w:rsid w:val="002F6FA0"/>
    <w:rsid w:val="002F7A7E"/>
    <w:rsid w:val="00301193"/>
    <w:rsid w:val="0030129D"/>
    <w:rsid w:val="003027D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4E0"/>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4678"/>
    <w:rsid w:val="00355533"/>
    <w:rsid w:val="0035555B"/>
    <w:rsid w:val="003572A0"/>
    <w:rsid w:val="003579C1"/>
    <w:rsid w:val="00357A33"/>
    <w:rsid w:val="00357AA2"/>
    <w:rsid w:val="00357BE5"/>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109"/>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2955"/>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B7"/>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59E3"/>
    <w:rsid w:val="00535C3B"/>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4DD8"/>
    <w:rsid w:val="0054575E"/>
    <w:rsid w:val="005457B4"/>
    <w:rsid w:val="00545F4E"/>
    <w:rsid w:val="0054752B"/>
    <w:rsid w:val="00550608"/>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78F"/>
    <w:rsid w:val="005960B4"/>
    <w:rsid w:val="0059636E"/>
    <w:rsid w:val="005A048E"/>
    <w:rsid w:val="005A1236"/>
    <w:rsid w:val="005A1620"/>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DC9"/>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33BC"/>
    <w:rsid w:val="00644CE2"/>
    <w:rsid w:val="00646AA0"/>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270C"/>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037F"/>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2909"/>
    <w:rsid w:val="006E35A0"/>
    <w:rsid w:val="006E35C3"/>
    <w:rsid w:val="006E3A5B"/>
    <w:rsid w:val="006E4901"/>
    <w:rsid w:val="006E49D7"/>
    <w:rsid w:val="006E5E2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E8E"/>
    <w:rsid w:val="00716F47"/>
    <w:rsid w:val="007170FC"/>
    <w:rsid w:val="007204FD"/>
    <w:rsid w:val="007210AC"/>
    <w:rsid w:val="0072179E"/>
    <w:rsid w:val="00721CBC"/>
    <w:rsid w:val="007224D2"/>
    <w:rsid w:val="00722665"/>
    <w:rsid w:val="00723462"/>
    <w:rsid w:val="007248F1"/>
    <w:rsid w:val="00725ED3"/>
    <w:rsid w:val="007268F5"/>
    <w:rsid w:val="00727C2E"/>
    <w:rsid w:val="00730C78"/>
    <w:rsid w:val="00731BD1"/>
    <w:rsid w:val="00731D26"/>
    <w:rsid w:val="00733BC8"/>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5A87"/>
    <w:rsid w:val="00766285"/>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662"/>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4D0E"/>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55"/>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9B4"/>
    <w:rsid w:val="00896A13"/>
    <w:rsid w:val="00897000"/>
    <w:rsid w:val="008A0AF2"/>
    <w:rsid w:val="008A120F"/>
    <w:rsid w:val="008A177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7E"/>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DC"/>
    <w:rsid w:val="009D158E"/>
    <w:rsid w:val="009D2415"/>
    <w:rsid w:val="009D2800"/>
    <w:rsid w:val="009D352B"/>
    <w:rsid w:val="009D3747"/>
    <w:rsid w:val="009D47AF"/>
    <w:rsid w:val="009D487D"/>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3A2F"/>
    <w:rsid w:val="00A5473D"/>
    <w:rsid w:val="00A5501E"/>
    <w:rsid w:val="00A5512C"/>
    <w:rsid w:val="00A551D0"/>
    <w:rsid w:val="00A558B9"/>
    <w:rsid w:val="00A55E59"/>
    <w:rsid w:val="00A55FEE"/>
    <w:rsid w:val="00A572D8"/>
    <w:rsid w:val="00A57ACE"/>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8B8"/>
    <w:rsid w:val="00A731B5"/>
    <w:rsid w:val="00A73661"/>
    <w:rsid w:val="00A738F6"/>
    <w:rsid w:val="00A747D4"/>
    <w:rsid w:val="00A74B2F"/>
    <w:rsid w:val="00A74D0E"/>
    <w:rsid w:val="00A76200"/>
    <w:rsid w:val="00A76C15"/>
    <w:rsid w:val="00A7768A"/>
    <w:rsid w:val="00A779D8"/>
    <w:rsid w:val="00A8134C"/>
    <w:rsid w:val="00A81620"/>
    <w:rsid w:val="00A81DD5"/>
    <w:rsid w:val="00A8328A"/>
    <w:rsid w:val="00A85E5D"/>
    <w:rsid w:val="00A87140"/>
    <w:rsid w:val="00A905A7"/>
    <w:rsid w:val="00A9072D"/>
    <w:rsid w:val="00A9134F"/>
    <w:rsid w:val="00A91799"/>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88"/>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9FC"/>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9F8"/>
    <w:rsid w:val="00B12C72"/>
    <w:rsid w:val="00B132FD"/>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0FF"/>
    <w:rsid w:val="00B311CB"/>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098"/>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025F"/>
    <w:rsid w:val="00B9100A"/>
    <w:rsid w:val="00B925B0"/>
    <w:rsid w:val="00B92A2B"/>
    <w:rsid w:val="00B92CE3"/>
    <w:rsid w:val="00B941D0"/>
    <w:rsid w:val="00B95FE0"/>
    <w:rsid w:val="00B96B73"/>
    <w:rsid w:val="00B97237"/>
    <w:rsid w:val="00B975FA"/>
    <w:rsid w:val="00B9796D"/>
    <w:rsid w:val="00B97D91"/>
    <w:rsid w:val="00BA2C64"/>
    <w:rsid w:val="00BA3554"/>
    <w:rsid w:val="00BA632C"/>
    <w:rsid w:val="00BA7FAD"/>
    <w:rsid w:val="00BB1A5D"/>
    <w:rsid w:val="00BB1C9B"/>
    <w:rsid w:val="00BB22D3"/>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3E96"/>
    <w:rsid w:val="00BC4594"/>
    <w:rsid w:val="00BC479C"/>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236"/>
    <w:rsid w:val="00C056C0"/>
    <w:rsid w:val="00C076DC"/>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835"/>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30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F3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4D52"/>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BB0"/>
    <w:rsid w:val="00D71259"/>
    <w:rsid w:val="00D729D4"/>
    <w:rsid w:val="00D7354F"/>
    <w:rsid w:val="00D7435F"/>
    <w:rsid w:val="00D74CCE"/>
    <w:rsid w:val="00D7538E"/>
    <w:rsid w:val="00D758CA"/>
    <w:rsid w:val="00D75F27"/>
    <w:rsid w:val="00D76BBA"/>
    <w:rsid w:val="00D770E9"/>
    <w:rsid w:val="00D77ADB"/>
    <w:rsid w:val="00D77EF7"/>
    <w:rsid w:val="00D812C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2D48"/>
    <w:rsid w:val="00DB3E17"/>
    <w:rsid w:val="00DB41B7"/>
    <w:rsid w:val="00DB4273"/>
    <w:rsid w:val="00DB4CC7"/>
    <w:rsid w:val="00DB4EFF"/>
    <w:rsid w:val="00DB64C8"/>
    <w:rsid w:val="00DB6D02"/>
    <w:rsid w:val="00DC01B4"/>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BF9"/>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B8B"/>
    <w:rsid w:val="00E20E95"/>
    <w:rsid w:val="00E21547"/>
    <w:rsid w:val="00E2217F"/>
    <w:rsid w:val="00E222A7"/>
    <w:rsid w:val="00E2245F"/>
    <w:rsid w:val="00E22E51"/>
    <w:rsid w:val="00E23921"/>
    <w:rsid w:val="00E23A9A"/>
    <w:rsid w:val="00E23F7F"/>
    <w:rsid w:val="00E2406F"/>
    <w:rsid w:val="00E242FF"/>
    <w:rsid w:val="00E24EBF"/>
    <w:rsid w:val="00E2524D"/>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2CD"/>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97C"/>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7F6"/>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824"/>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51"/>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2308"/>
    <w:rsid w:val="00F5320E"/>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543"/>
    <w:rsid w:val="00F73331"/>
    <w:rsid w:val="00F73CAB"/>
    <w:rsid w:val="00F743B3"/>
    <w:rsid w:val="00F7451F"/>
    <w:rsid w:val="00F7467F"/>
    <w:rsid w:val="00F74984"/>
    <w:rsid w:val="00F7548C"/>
    <w:rsid w:val="00F7609B"/>
    <w:rsid w:val="00F8049A"/>
    <w:rsid w:val="00F80C42"/>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A94"/>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F5F6665"/>
  <w15:docId w15:val="{8E68D01C-F87C-4920-B18F-0DDE5FCD5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364807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553676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8069001">
      <w:bodyDiv w:val="1"/>
      <w:marLeft w:val="0"/>
      <w:marRight w:val="0"/>
      <w:marTop w:val="0"/>
      <w:marBottom w:val="0"/>
      <w:divBdr>
        <w:top w:val="none" w:sz="0" w:space="0" w:color="auto"/>
        <w:left w:val="none" w:sz="0" w:space="0" w:color="auto"/>
        <w:bottom w:val="none" w:sz="0" w:space="0" w:color="auto"/>
        <w:right w:val="none" w:sz="0" w:space="0" w:color="auto"/>
      </w:divBdr>
    </w:div>
    <w:div w:id="1014647528">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0096917">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638065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41202985">
      <w:bodyDiv w:val="1"/>
      <w:marLeft w:val="0"/>
      <w:marRight w:val="0"/>
      <w:marTop w:val="0"/>
      <w:marBottom w:val="0"/>
      <w:divBdr>
        <w:top w:val="none" w:sz="0" w:space="0" w:color="auto"/>
        <w:left w:val="none" w:sz="0" w:space="0" w:color="auto"/>
        <w:bottom w:val="none" w:sz="0" w:space="0" w:color="auto"/>
        <w:right w:val="none" w:sz="0" w:space="0" w:color="auto"/>
      </w:divBdr>
    </w:div>
    <w:div w:id="13423934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0323237">
      <w:bodyDiv w:val="1"/>
      <w:marLeft w:val="0"/>
      <w:marRight w:val="0"/>
      <w:marTop w:val="0"/>
      <w:marBottom w:val="0"/>
      <w:divBdr>
        <w:top w:val="none" w:sz="0" w:space="0" w:color="auto"/>
        <w:left w:val="none" w:sz="0" w:space="0" w:color="auto"/>
        <w:bottom w:val="none" w:sz="0" w:space="0" w:color="auto"/>
        <w:right w:val="none" w:sz="0" w:space="0" w:color="auto"/>
      </w:divBdr>
    </w:div>
    <w:div w:id="1483889276">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968977">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D9491-C35F-4A5B-A5CA-6566E450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24565</Words>
  <Characters>140025</Characters>
  <Application>Microsoft Office Word</Application>
  <DocSecurity>0</DocSecurity>
  <Lines>1166</Lines>
  <Paragraphs>328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164262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Q PC</cp:lastModifiedBy>
  <cp:revision>48</cp:revision>
  <cp:lastPrinted>2023-01-10T07:10:00Z</cp:lastPrinted>
  <dcterms:created xsi:type="dcterms:W3CDTF">2023-01-09T17:40:00Z</dcterms:created>
  <dcterms:modified xsi:type="dcterms:W3CDTF">2023-01-10T13:10:00Z</dcterms:modified>
</cp:coreProperties>
</file>